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8134E6" w14:textId="684C79E0" w:rsidR="00F6062D" w:rsidRPr="006F6412" w:rsidRDefault="00F6062D" w:rsidP="00BA500E">
      <w:pPr>
        <w:jc w:val="center"/>
        <w:rPr>
          <w:b/>
          <w:bCs/>
        </w:rPr>
      </w:pPr>
      <w:r w:rsidRPr="006F6412">
        <w:rPr>
          <w:b/>
          <w:bCs/>
        </w:rPr>
        <w:t xml:space="preserve">Anexa </w:t>
      </w:r>
      <w:r w:rsidR="006F6412" w:rsidRPr="006F6412">
        <w:rPr>
          <w:b/>
          <w:bCs/>
        </w:rPr>
        <w:t>3</w:t>
      </w:r>
      <w:r w:rsidRPr="006F6412">
        <w:rPr>
          <w:b/>
          <w:bCs/>
        </w:rPr>
        <w:t xml:space="preserve"> </w:t>
      </w:r>
      <w:r w:rsidR="00E114BA">
        <w:rPr>
          <w:b/>
          <w:bCs/>
        </w:rPr>
        <w:t xml:space="preserve"> </w:t>
      </w:r>
    </w:p>
    <w:p w14:paraId="4BBFB5C8" w14:textId="6D9ACB96" w:rsidR="00BA500E" w:rsidRPr="006F6412" w:rsidRDefault="000A49D0" w:rsidP="00BA500E">
      <w:pPr>
        <w:jc w:val="center"/>
        <w:rPr>
          <w:b/>
        </w:rPr>
      </w:pPr>
      <w:r w:rsidRPr="006F6412">
        <w:rPr>
          <w:b/>
          <w:bCs/>
        </w:rPr>
        <w:t xml:space="preserve">DECLARAŢIE </w:t>
      </w:r>
      <w:r w:rsidR="00827C29" w:rsidRPr="006F6412">
        <w:rPr>
          <w:b/>
          <w:bCs/>
        </w:rPr>
        <w:t>UNICA</w:t>
      </w:r>
      <w:r w:rsidR="00BA500E" w:rsidRPr="006F6412">
        <w:rPr>
          <w:b/>
          <w:bCs/>
        </w:rPr>
        <w:t xml:space="preserve"> </w:t>
      </w:r>
      <w:r w:rsidR="00BA500E" w:rsidRPr="006F6412">
        <w:rPr>
          <w:b/>
        </w:rPr>
        <w:t>- Ajutor de minimis</w:t>
      </w:r>
    </w:p>
    <w:p w14:paraId="3D6FA25A" w14:textId="2C4B941B" w:rsidR="000A49D0" w:rsidRPr="006F6412" w:rsidRDefault="000A49D0" w:rsidP="000A49D0">
      <w:pPr>
        <w:jc w:val="center"/>
        <w:rPr>
          <w:b/>
          <w:bCs/>
        </w:rPr>
      </w:pPr>
    </w:p>
    <w:p w14:paraId="1226B197" w14:textId="77777777" w:rsidR="009E7798" w:rsidRDefault="00AE7696" w:rsidP="00AE7696">
      <w:pPr>
        <w:pStyle w:val="Title"/>
        <w:outlineLvl w:val="0"/>
        <w:rPr>
          <w:rFonts w:ascii="Times New Roman" w:hAnsi="Times New Roman"/>
          <w:b w:val="0"/>
          <w:sz w:val="24"/>
        </w:rPr>
      </w:pPr>
      <w:r w:rsidRPr="006F6412">
        <w:rPr>
          <w:rFonts w:ascii="Times New Roman" w:hAnsi="Times New Roman"/>
          <w:sz w:val="24"/>
        </w:rPr>
        <w:t>Pentru</w:t>
      </w:r>
      <w:r w:rsidR="00827C29" w:rsidRPr="006F6412">
        <w:rPr>
          <w:rFonts w:ascii="Times New Roman" w:hAnsi="Times New Roman"/>
          <w:sz w:val="24"/>
        </w:rPr>
        <w:t xml:space="preserve"> </w:t>
      </w:r>
      <w:r w:rsidRPr="006F6412">
        <w:rPr>
          <w:rFonts w:ascii="Times New Roman" w:hAnsi="Times New Roman"/>
          <w:sz w:val="24"/>
        </w:rPr>
        <w:t>documenta</w:t>
      </w:r>
      <w:r w:rsidR="008F395E" w:rsidRPr="006F6412">
        <w:rPr>
          <w:rFonts w:ascii="Times New Roman" w:hAnsi="Times New Roman"/>
          <w:sz w:val="24"/>
        </w:rPr>
        <w:t>ț</w:t>
      </w:r>
      <w:r w:rsidRPr="006F6412">
        <w:rPr>
          <w:rFonts w:ascii="Times New Roman" w:hAnsi="Times New Roman"/>
          <w:sz w:val="24"/>
        </w:rPr>
        <w:t xml:space="preserve">ia de </w:t>
      </w:r>
      <w:proofErr w:type="spellStart"/>
      <w:r w:rsidRPr="006F6412">
        <w:rPr>
          <w:rFonts w:ascii="Times New Roman" w:hAnsi="Times New Roman"/>
          <w:sz w:val="24"/>
        </w:rPr>
        <w:t>finanţare</w:t>
      </w:r>
      <w:proofErr w:type="spellEnd"/>
      <w:r w:rsidRPr="006F6412">
        <w:rPr>
          <w:rFonts w:ascii="Times New Roman" w:hAnsi="Times New Roman"/>
          <w:sz w:val="24"/>
        </w:rPr>
        <w:t xml:space="preserve"> cu titlul </w:t>
      </w:r>
      <w:r w:rsidRPr="006F6412">
        <w:rPr>
          <w:rFonts w:ascii="Times New Roman" w:hAnsi="Times New Roman"/>
          <w:b w:val="0"/>
          <w:i/>
          <w:color w:val="0070C0"/>
          <w:sz w:val="24"/>
        </w:rPr>
        <w:t xml:space="preserve">(completați cu titlul complet al </w:t>
      </w:r>
      <w:r w:rsidR="0061577E">
        <w:rPr>
          <w:rFonts w:ascii="Times New Roman" w:hAnsi="Times New Roman"/>
          <w:b w:val="0"/>
          <w:i/>
          <w:color w:val="0070C0"/>
          <w:sz w:val="24"/>
        </w:rPr>
        <w:t>proiectului</w:t>
      </w:r>
      <w:r w:rsidRPr="006F6412">
        <w:rPr>
          <w:rFonts w:ascii="Times New Roman" w:hAnsi="Times New Roman"/>
          <w:b w:val="0"/>
          <w:i/>
          <w:color w:val="0070C0"/>
          <w:sz w:val="24"/>
        </w:rPr>
        <w:t>)</w:t>
      </w:r>
      <w:r w:rsidRPr="006F6412">
        <w:rPr>
          <w:rFonts w:ascii="Times New Roman" w:hAnsi="Times New Roman"/>
          <w:sz w:val="24"/>
        </w:rPr>
        <w:t xml:space="preserve"> din care această </w:t>
      </w:r>
      <w:proofErr w:type="spellStart"/>
      <w:r w:rsidRPr="006F6412">
        <w:rPr>
          <w:rFonts w:ascii="Times New Roman" w:hAnsi="Times New Roman"/>
          <w:sz w:val="24"/>
        </w:rPr>
        <w:t>declaraţie</w:t>
      </w:r>
      <w:proofErr w:type="spellEnd"/>
      <w:r w:rsidRPr="006F6412">
        <w:rPr>
          <w:rFonts w:ascii="Times New Roman" w:hAnsi="Times New Roman"/>
          <w:sz w:val="24"/>
        </w:rPr>
        <w:t xml:space="preserve"> face parte integrantă, în cadrul Programului </w:t>
      </w:r>
      <w:proofErr w:type="spellStart"/>
      <w:r w:rsidRPr="006F6412">
        <w:rPr>
          <w:rFonts w:ascii="Times New Roman" w:hAnsi="Times New Roman"/>
          <w:sz w:val="24"/>
        </w:rPr>
        <w:t>Operaţional</w:t>
      </w:r>
      <w:proofErr w:type="spellEnd"/>
      <w:r w:rsidRPr="006F6412">
        <w:rPr>
          <w:rFonts w:ascii="Times New Roman" w:hAnsi="Times New Roman"/>
          <w:sz w:val="24"/>
        </w:rPr>
        <w:t xml:space="preserve"> </w:t>
      </w:r>
      <w:proofErr w:type="spellStart"/>
      <w:r w:rsidRPr="006F6412">
        <w:rPr>
          <w:rFonts w:ascii="Times New Roman" w:hAnsi="Times New Roman"/>
          <w:sz w:val="24"/>
        </w:rPr>
        <w:t>Asistenţă</w:t>
      </w:r>
      <w:proofErr w:type="spellEnd"/>
      <w:r w:rsidRPr="006F6412">
        <w:rPr>
          <w:rFonts w:ascii="Times New Roman" w:hAnsi="Times New Roman"/>
          <w:sz w:val="24"/>
        </w:rPr>
        <w:t xml:space="preserve"> Tehnică</w:t>
      </w:r>
      <w:r w:rsidRPr="006F6412">
        <w:rPr>
          <w:rFonts w:ascii="Times New Roman" w:hAnsi="Times New Roman"/>
          <w:b w:val="0"/>
          <w:sz w:val="24"/>
        </w:rPr>
        <w:t xml:space="preserve"> </w:t>
      </w:r>
    </w:p>
    <w:p w14:paraId="4081EDD9" w14:textId="7177AD2B" w:rsidR="00AE7696" w:rsidRPr="00054559" w:rsidRDefault="00820C59" w:rsidP="00AE7696">
      <w:pPr>
        <w:pStyle w:val="Title"/>
        <w:outlineLvl w:val="0"/>
        <w:rPr>
          <w:rFonts w:ascii="Times New Roman" w:hAnsi="Times New Roman"/>
          <w:bCs w:val="0"/>
          <w:color w:val="0070C0"/>
          <w:sz w:val="24"/>
        </w:rPr>
      </w:pPr>
      <w:r w:rsidRPr="00B01690">
        <w:rPr>
          <w:rFonts w:ascii="Times New Roman" w:hAnsi="Times New Roman"/>
          <w:bCs w:val="0"/>
          <w:sz w:val="24"/>
        </w:rPr>
        <w:t>2014 - 2020</w:t>
      </w:r>
      <w:r w:rsidR="00AE7696" w:rsidRPr="00B01690">
        <w:rPr>
          <w:rFonts w:ascii="Times New Roman" w:hAnsi="Times New Roman"/>
          <w:bCs w:val="0"/>
          <w:sz w:val="24"/>
        </w:rPr>
        <w:t xml:space="preserve"> </w:t>
      </w:r>
    </w:p>
    <w:p w14:paraId="44F8EEB7" w14:textId="7788A0E7" w:rsidR="001360F6" w:rsidRPr="006F6412" w:rsidRDefault="001360F6" w:rsidP="001360F6">
      <w:pPr>
        <w:pStyle w:val="Header"/>
        <w:pBdr>
          <w:between w:val="single" w:sz="4" w:space="1" w:color="4F81BD"/>
        </w:pBdr>
        <w:spacing w:line="276" w:lineRule="auto"/>
        <w:jc w:val="center"/>
        <w:rPr>
          <w:b/>
          <w:color w:val="7030A0"/>
        </w:rPr>
      </w:pPr>
    </w:p>
    <w:p w14:paraId="7AAA786A" w14:textId="1AA8484A" w:rsidR="00AE7696" w:rsidRPr="006F6412" w:rsidRDefault="001360F6" w:rsidP="001360F6">
      <w:pPr>
        <w:jc w:val="center"/>
        <w:rPr>
          <w:i/>
        </w:rPr>
      </w:pPr>
      <w:r w:rsidRPr="0011006E">
        <w:rPr>
          <w:i/>
        </w:rPr>
        <w:t xml:space="preserve"> </w:t>
      </w:r>
      <w:r w:rsidR="00AE7696" w:rsidRPr="0011006E">
        <w:rPr>
          <w:i/>
        </w:rPr>
        <w:t xml:space="preserve">(Această declarație </w:t>
      </w:r>
      <w:r w:rsidR="00AE7696" w:rsidRPr="00CE008B">
        <w:rPr>
          <w:i/>
          <w:u w:val="single"/>
        </w:rPr>
        <w:t>se completează</w:t>
      </w:r>
      <w:r w:rsidR="00AE7696" w:rsidRPr="0011006E">
        <w:rPr>
          <w:i/>
        </w:rPr>
        <w:t xml:space="preserve"> de către reprezentantul legal al solicita</w:t>
      </w:r>
      <w:r w:rsidR="00CE008B">
        <w:rPr>
          <w:i/>
        </w:rPr>
        <w:t>ntului/</w:t>
      </w:r>
      <w:bookmarkStart w:id="0" w:name="_GoBack"/>
      <w:bookmarkEnd w:id="0"/>
      <w:r w:rsidR="00FF5DB8" w:rsidRPr="0011006E">
        <w:rPr>
          <w:i/>
        </w:rPr>
        <w:t xml:space="preserve">liderului de parteneriat și </w:t>
      </w:r>
      <w:r w:rsidR="00AE7696" w:rsidRPr="0011006E">
        <w:rPr>
          <w:i/>
        </w:rPr>
        <w:t xml:space="preserve">fiecare membru al parteneriatului. După completare, declarația </w:t>
      </w:r>
      <w:r w:rsidR="00AE7696" w:rsidRPr="00CE008B">
        <w:rPr>
          <w:i/>
          <w:u w:val="single"/>
        </w:rPr>
        <w:t>se semnează</w:t>
      </w:r>
      <w:r w:rsidR="00AE7696" w:rsidRPr="0011006E">
        <w:rPr>
          <w:i/>
        </w:rPr>
        <w:t xml:space="preserve"> cu semnătură electronică, vizibilă, certificată în conformitate cu prevederile legale în vigoare, de către reprezentantul legal al solicitantului</w:t>
      </w:r>
      <w:r w:rsidR="00FF5DB8" w:rsidRPr="0011006E">
        <w:rPr>
          <w:i/>
        </w:rPr>
        <w:t xml:space="preserve"> și al </w:t>
      </w:r>
      <w:r w:rsidR="00AE7696" w:rsidRPr="0011006E">
        <w:rPr>
          <w:i/>
        </w:rPr>
        <w:t>membrilor parteneriatului</w:t>
      </w:r>
      <w:r w:rsidR="00AE7696" w:rsidRPr="006F6412">
        <w:rPr>
          <w:i/>
        </w:rPr>
        <w:t xml:space="preserve">. Documentele astfel semnate vor fi </w:t>
      </w:r>
      <w:r w:rsidR="00AE7696" w:rsidRPr="006F6412">
        <w:rPr>
          <w:i/>
          <w:u w:val="single"/>
        </w:rPr>
        <w:t xml:space="preserve">transmise, in conformitate cu prevederile Ghidului </w:t>
      </w:r>
      <w:r w:rsidR="00493673">
        <w:rPr>
          <w:i/>
          <w:u w:val="single"/>
        </w:rPr>
        <w:t>simplificat</w:t>
      </w:r>
      <w:r w:rsidR="00AE7696" w:rsidRPr="006F6412">
        <w:rPr>
          <w:i/>
          <w:u w:val="single"/>
        </w:rPr>
        <w:t>,</w:t>
      </w:r>
      <w:r w:rsidR="00AE7696" w:rsidRPr="006F6412">
        <w:rPr>
          <w:i/>
        </w:rPr>
        <w:t xml:space="preserve"> sub semnătura electronică, certificată în conformitate cu prevederile legale în vigoare, a reprezentantului legal al solicitantului/liderului de parteneriat pentru conformitate)</w:t>
      </w:r>
    </w:p>
    <w:p w14:paraId="470A8C05" w14:textId="77777777" w:rsidR="00AE7696" w:rsidRPr="006F6412" w:rsidRDefault="00AE7696" w:rsidP="000A49D0">
      <w:pPr>
        <w:jc w:val="center"/>
        <w:rPr>
          <w:b/>
          <w:bCs/>
        </w:rPr>
      </w:pPr>
    </w:p>
    <w:p w14:paraId="7A81515A" w14:textId="77777777" w:rsidR="00E844DE" w:rsidRPr="006F6412" w:rsidRDefault="00E844DE" w:rsidP="00E844DE">
      <w:pPr>
        <w:jc w:val="both"/>
        <w:rPr>
          <w:i/>
        </w:rPr>
      </w:pPr>
    </w:p>
    <w:p w14:paraId="2C74B08A" w14:textId="1A83FF1F" w:rsidR="00957D8C" w:rsidRPr="006F6412" w:rsidRDefault="00E844DE" w:rsidP="00E844DE">
      <w:pPr>
        <w:jc w:val="both"/>
        <w:rPr>
          <w:b/>
          <w:i/>
          <w:iCs/>
          <w:color w:val="0070C0"/>
          <w:lang w:eastAsia="sk-SK"/>
        </w:rPr>
      </w:pPr>
      <w:r w:rsidRPr="006F6412">
        <w:t xml:space="preserve">Subsemnatul/subsemnata, </w:t>
      </w:r>
      <w:r w:rsidRPr="006F6412">
        <w:rPr>
          <w:b/>
          <w:color w:val="0070C0"/>
        </w:rPr>
        <w:t>(</w:t>
      </w:r>
      <w:r w:rsidRPr="006F6412">
        <w:rPr>
          <w:b/>
          <w:i/>
          <w:color w:val="0070C0"/>
        </w:rPr>
        <w:t>Numele complet al reprezentantului legal</w:t>
      </w:r>
      <w:r w:rsidRPr="006F6412">
        <w:rPr>
          <w:b/>
          <w:color w:val="0070C0"/>
        </w:rPr>
        <w:t>)</w:t>
      </w:r>
      <w:r w:rsidRPr="006F6412">
        <w:t xml:space="preserve">, CNP </w:t>
      </w:r>
      <w:r w:rsidRPr="006F6412">
        <w:rPr>
          <w:b/>
          <w:i/>
          <w:color w:val="0070C0"/>
        </w:rPr>
        <w:t>(completati codul numeric personal)</w:t>
      </w:r>
      <w:r w:rsidRPr="006F6412">
        <w:t xml:space="preserve">, posesor/posesoare al/a C.I. seria </w:t>
      </w:r>
      <w:r w:rsidRPr="006F6412">
        <w:rPr>
          <w:b/>
          <w:i/>
          <w:color w:val="0070C0"/>
        </w:rPr>
        <w:t>(completati cu seria actului de identitate)</w:t>
      </w:r>
      <w:r w:rsidRPr="006F6412">
        <w:rPr>
          <w:i/>
        </w:rPr>
        <w:t xml:space="preserve">, </w:t>
      </w:r>
      <w:r w:rsidRPr="006F6412">
        <w:t xml:space="preserve">nr. </w:t>
      </w:r>
      <w:r w:rsidRPr="006F6412">
        <w:rPr>
          <w:b/>
          <w:i/>
          <w:color w:val="0070C0"/>
        </w:rPr>
        <w:t>(completati cu numarul actului de identitate)</w:t>
      </w:r>
      <w:r w:rsidRPr="006F6412">
        <w:t xml:space="preserve">, eliberate de </w:t>
      </w:r>
      <w:r w:rsidRPr="006F6412">
        <w:rPr>
          <w:b/>
          <w:i/>
          <w:color w:val="0070C0"/>
        </w:rPr>
        <w:t>(completati cu entitatea care a eliberat documentul)</w:t>
      </w:r>
      <w:r w:rsidRPr="006F6412">
        <w:t xml:space="preserve">, </w:t>
      </w:r>
      <w:r w:rsidR="003A6C5F" w:rsidRPr="006F6412">
        <w:t>cu domiciliul în localitatea ……………………………………………………, str……………………………………………………….nr………………, bl. …………, sc……………, ap……………., sectorul/judeţul ……………………………………………, funcţia ………………………………………….,</w:t>
      </w:r>
      <w:r w:rsidRPr="006F6412">
        <w:t xml:space="preserve"> în calitate de reprezentant legal al </w:t>
      </w:r>
      <w:r w:rsidRPr="006F6412">
        <w:rPr>
          <w:b/>
          <w:color w:val="0070C0"/>
        </w:rPr>
        <w:t>(</w:t>
      </w:r>
      <w:r w:rsidRPr="006F6412">
        <w:rPr>
          <w:b/>
          <w:i/>
          <w:iCs/>
          <w:color w:val="0070C0"/>
          <w:lang w:eastAsia="sk-SK"/>
        </w:rPr>
        <w:t xml:space="preserve">completaţi cu </w:t>
      </w:r>
      <w:r w:rsidR="00957D8C" w:rsidRPr="006F6412">
        <w:rPr>
          <w:b/>
          <w:i/>
          <w:iCs/>
          <w:color w:val="0070C0"/>
          <w:lang w:eastAsia="sk-SK"/>
        </w:rPr>
        <w:t>urmatoarele informatii solicitate):</w:t>
      </w:r>
    </w:p>
    <w:p w14:paraId="54DEF584" w14:textId="77777777" w:rsidR="00957D8C" w:rsidRPr="006F6412" w:rsidRDefault="00957D8C" w:rsidP="00E844DE">
      <w:pPr>
        <w:jc w:val="both"/>
        <w:rPr>
          <w:b/>
          <w:i/>
          <w:iCs/>
          <w:color w:val="0070C0"/>
          <w:lang w:eastAsia="sk-SK"/>
        </w:rPr>
      </w:pPr>
    </w:p>
    <w:p w14:paraId="5B7E8486" w14:textId="6941EE9E" w:rsidR="00957D8C" w:rsidRPr="006F6412" w:rsidRDefault="00957D8C" w:rsidP="00957D8C">
      <w:pPr>
        <w:jc w:val="both"/>
      </w:pPr>
      <w:r w:rsidRPr="006F6412">
        <w:t xml:space="preserve">Numele sau denumirea </w:t>
      </w:r>
      <w:r w:rsidR="00F6062D" w:rsidRPr="006F6412">
        <w:t>solicitantului</w:t>
      </w:r>
      <w:r w:rsidRPr="006F6412">
        <w:t xml:space="preserve"> ………………………………………….………………………………………………………………</w:t>
      </w:r>
    </w:p>
    <w:p w14:paraId="1FAEEE23" w14:textId="1F4816DB" w:rsidR="00957D8C" w:rsidRPr="006F6412" w:rsidRDefault="00957D8C" w:rsidP="00957D8C">
      <w:pPr>
        <w:jc w:val="both"/>
      </w:pPr>
      <w:r w:rsidRPr="006F6412">
        <w:t>Adresa (domiciliul sau sediul social) ………………………………………………………………………..codul poştal ……………</w:t>
      </w:r>
    </w:p>
    <w:p w14:paraId="14F265F2" w14:textId="40D48BCE" w:rsidR="00957D8C" w:rsidRPr="006F6412" w:rsidRDefault="00957D8C" w:rsidP="00957D8C">
      <w:pPr>
        <w:jc w:val="both"/>
      </w:pPr>
      <w:r w:rsidRPr="006F6412">
        <w:t>………………………......Telefon………………….…………………………, Fax…………………………………………………………………,</w:t>
      </w:r>
    </w:p>
    <w:p w14:paraId="323DB55B" w14:textId="35B2934E" w:rsidR="00957D8C" w:rsidRPr="006F6412" w:rsidRDefault="00957D8C" w:rsidP="00957D8C">
      <w:pPr>
        <w:jc w:val="both"/>
      </w:pPr>
      <w:r w:rsidRPr="006F6412">
        <w:t>E</w:t>
      </w:r>
      <w:r w:rsidRPr="006F6412">
        <w:rPr>
          <w:rFonts w:ascii="Cambria Math" w:hAnsi="Cambria Math" w:cs="Cambria Math"/>
        </w:rPr>
        <w:t>‐</w:t>
      </w:r>
      <w:r w:rsidRPr="006F6412">
        <w:t>mail ……………………………</w:t>
      </w:r>
    </w:p>
    <w:p w14:paraId="04631FA1" w14:textId="216C046F" w:rsidR="00957D8C" w:rsidRPr="006F6412" w:rsidRDefault="00957D8C" w:rsidP="00957D8C">
      <w:pPr>
        <w:jc w:val="both"/>
      </w:pPr>
      <w:r w:rsidRPr="006F6412">
        <w:t>Data înregistrării ……………………………</w:t>
      </w:r>
    </w:p>
    <w:p w14:paraId="69C12679" w14:textId="440DDED5" w:rsidR="00957D8C" w:rsidRPr="006F6412" w:rsidRDefault="00957D8C" w:rsidP="00957D8C">
      <w:pPr>
        <w:jc w:val="both"/>
      </w:pPr>
      <w:r w:rsidRPr="006F6412">
        <w:t>Nr. de înmatriculare la oficiul registrului comerţului……………………………</w:t>
      </w:r>
    </w:p>
    <w:p w14:paraId="31EDD8A2" w14:textId="6A74B6A3" w:rsidR="00957D8C" w:rsidRPr="006F6412" w:rsidRDefault="00957D8C" w:rsidP="00957D8C">
      <w:pPr>
        <w:jc w:val="both"/>
      </w:pPr>
      <w:r w:rsidRPr="006F6412">
        <w:t>Codul de identificare fiscală……………………………</w:t>
      </w:r>
    </w:p>
    <w:p w14:paraId="0C9C8F2E" w14:textId="18D0F3AA" w:rsidR="00957D8C" w:rsidRPr="006F6412" w:rsidRDefault="00957D8C" w:rsidP="00957D8C">
      <w:pPr>
        <w:spacing w:after="240"/>
        <w:jc w:val="both"/>
      </w:pPr>
      <w:r w:rsidRPr="006F6412">
        <w:t>Codul IBAN în care se solicită transferarea alocaţiei specifice individuale (lei)……………… ……….……….…….</w:t>
      </w:r>
    </w:p>
    <w:p w14:paraId="6D2D8065" w14:textId="10F8B2F7" w:rsidR="00957D8C" w:rsidRPr="006F6412" w:rsidRDefault="00957D8C" w:rsidP="00957D8C">
      <w:pPr>
        <w:spacing w:after="240"/>
        <w:jc w:val="both"/>
      </w:pPr>
      <w:r w:rsidRPr="006F6412">
        <w:t xml:space="preserve">……………………………………………………………………………………………….., deschis la Trezoreria…………….……….………. </w:t>
      </w:r>
    </w:p>
    <w:p w14:paraId="05A394BC" w14:textId="23208DB6" w:rsidR="00957D8C" w:rsidRPr="006F6412" w:rsidRDefault="00957D8C" w:rsidP="00957D8C">
      <w:pPr>
        <w:spacing w:after="240"/>
        <w:jc w:val="both"/>
      </w:pPr>
      <w:r w:rsidRPr="006F6412">
        <w:t>………………………………………………………………………………………………………………………………………………….………………….</w:t>
      </w:r>
    </w:p>
    <w:p w14:paraId="6F8DB574" w14:textId="77777777" w:rsidR="00957D8C" w:rsidRPr="006F6412" w:rsidRDefault="00957D8C" w:rsidP="00957D8C">
      <w:pPr>
        <w:jc w:val="both"/>
      </w:pPr>
      <w:r w:rsidRPr="006F6412">
        <w:lastRenderedPageBreak/>
        <w:t xml:space="preserve">Forma juridică…………………………………………………………………………………  </w:t>
      </w:r>
    </w:p>
    <w:p w14:paraId="2A771615" w14:textId="77777777" w:rsidR="00957D8C" w:rsidRPr="006F6412" w:rsidRDefault="00957D8C" w:rsidP="00957D8C">
      <w:pPr>
        <w:jc w:val="both"/>
      </w:pPr>
      <w:r w:rsidRPr="006F6412">
        <w:t>Capitalul social ………………………………………………………………………………. lei, deţinut de:</w:t>
      </w:r>
    </w:p>
    <w:p w14:paraId="3596EFAF" w14:textId="6FB56123" w:rsidR="00957D8C" w:rsidRPr="006F6412" w:rsidRDefault="00957D8C" w:rsidP="00957D8C">
      <w:pPr>
        <w:jc w:val="both"/>
      </w:pPr>
      <w:r w:rsidRPr="006F6412">
        <w:rPr>
          <w:rFonts w:ascii="Cambria Math" w:hAnsi="Cambria Math" w:cs="Cambria Math"/>
        </w:rPr>
        <w:t>‐</w:t>
      </w:r>
      <w:r w:rsidRPr="006F6412">
        <w:t xml:space="preserve"> persoane fizice: …………………………… %; </w:t>
      </w:r>
    </w:p>
    <w:p w14:paraId="7A75CE0F" w14:textId="470053BE" w:rsidR="00957D8C" w:rsidRPr="006F6412" w:rsidRDefault="00957D8C" w:rsidP="00957D8C">
      <w:pPr>
        <w:jc w:val="both"/>
      </w:pPr>
      <w:r w:rsidRPr="006F6412">
        <w:rPr>
          <w:rFonts w:ascii="Cambria Math" w:hAnsi="Cambria Math" w:cs="Cambria Math"/>
        </w:rPr>
        <w:t>‐</w:t>
      </w:r>
      <w:r w:rsidRPr="006F6412">
        <w:t> </w:t>
      </w:r>
      <w:bookmarkStart w:id="1" w:name="_Hlk51659841"/>
      <w:r w:rsidR="00A1233F" w:rsidRPr="006F6412">
        <w:t>persoana juridica</w:t>
      </w:r>
      <w:bookmarkEnd w:id="1"/>
      <w:r w:rsidRPr="006F6412">
        <w:t xml:space="preserve">: ……………………………%. </w:t>
      </w:r>
    </w:p>
    <w:p w14:paraId="69EAE2A6" w14:textId="77777777" w:rsidR="002048F6" w:rsidRDefault="00957D8C" w:rsidP="00957D8C">
      <w:pPr>
        <w:jc w:val="both"/>
      </w:pPr>
      <w:r w:rsidRPr="006F6412">
        <w:t>Obiectul principal de activitate</w:t>
      </w:r>
    </w:p>
    <w:p w14:paraId="146F0C37" w14:textId="4451A277" w:rsidR="00957D8C" w:rsidRPr="006F6412" w:rsidRDefault="00957D8C" w:rsidP="00957D8C">
      <w:pPr>
        <w:jc w:val="both"/>
      </w:pPr>
      <w:r w:rsidRPr="006F6412">
        <w:t>……………………………………………………………………………………………………………………</w:t>
      </w:r>
    </w:p>
    <w:p w14:paraId="033449B7" w14:textId="4D82F04D" w:rsidR="00957D8C" w:rsidRPr="006F6412" w:rsidRDefault="00957D8C" w:rsidP="00957D8C">
      <w:pPr>
        <w:jc w:val="both"/>
      </w:pPr>
      <w:r w:rsidRPr="006F6412">
        <w:t>Cod CAEN ……………………………</w:t>
      </w:r>
    </w:p>
    <w:p w14:paraId="0AD27717" w14:textId="77777777" w:rsidR="002048F6" w:rsidRDefault="00957D8C" w:rsidP="00957D8C">
      <w:pPr>
        <w:jc w:val="both"/>
      </w:pPr>
      <w:r w:rsidRPr="006F6412">
        <w:t>Obiectul secundar de activitate</w:t>
      </w:r>
      <w:r w:rsidRPr="009F3695">
        <w:rPr>
          <w:vertAlign w:val="superscript"/>
        </w:rPr>
        <w:footnoteReference w:id="1"/>
      </w:r>
      <w:r w:rsidRPr="006F6412">
        <w:t xml:space="preserve"> </w:t>
      </w:r>
    </w:p>
    <w:p w14:paraId="07FC99A5" w14:textId="00BF3040" w:rsidR="00957D8C" w:rsidRPr="006F6412" w:rsidRDefault="00957D8C" w:rsidP="00957D8C">
      <w:pPr>
        <w:jc w:val="both"/>
      </w:pPr>
      <w:r w:rsidRPr="006F6412">
        <w:t>………………………………………………………………………………………………………………</w:t>
      </w:r>
    </w:p>
    <w:p w14:paraId="009F1036" w14:textId="2A0E74D9" w:rsidR="00957D8C" w:rsidRPr="006F6412" w:rsidRDefault="00957D8C" w:rsidP="00957D8C">
      <w:pPr>
        <w:jc w:val="both"/>
      </w:pPr>
      <w:r w:rsidRPr="006F6412">
        <w:t>Cod CAEN ……………………………</w:t>
      </w:r>
    </w:p>
    <w:p w14:paraId="713D93BD" w14:textId="30711400" w:rsidR="00957D8C" w:rsidRPr="006F6412" w:rsidRDefault="00957D8C" w:rsidP="00957D8C">
      <w:pPr>
        <w:jc w:val="both"/>
      </w:pPr>
      <w:r w:rsidRPr="006F6412">
        <w:t>Numărul mediu scriptic anual de personal (în anul fiscal anterior)……… ……………… ………………………………..</w:t>
      </w:r>
    </w:p>
    <w:p w14:paraId="6259AA15" w14:textId="6C958F78" w:rsidR="00957D8C" w:rsidRPr="006F6412" w:rsidRDefault="00957D8C" w:rsidP="00957D8C">
      <w:pPr>
        <w:jc w:val="both"/>
      </w:pPr>
      <w:r w:rsidRPr="006F6412">
        <w:t>Cifra de afaceri (conform ultimei situaţii financiare anuale) ……………………………lei</w:t>
      </w:r>
    </w:p>
    <w:p w14:paraId="24DEBFD2" w14:textId="69C07019" w:rsidR="00957D8C" w:rsidRPr="006F6412" w:rsidRDefault="00957D8C" w:rsidP="00957D8C">
      <w:pPr>
        <w:jc w:val="both"/>
      </w:pPr>
      <w:r w:rsidRPr="006F6412">
        <w:t>Valoarea activelor totale (conform ultimei situaţii financiare anuale)</w:t>
      </w:r>
      <w:r w:rsidRPr="009F3695">
        <w:rPr>
          <w:vertAlign w:val="superscript"/>
        </w:rPr>
        <w:footnoteReference w:id="2"/>
      </w:r>
      <w:r w:rsidRPr="006F6412">
        <w:t xml:space="preserve"> …………………………… lei</w:t>
      </w:r>
    </w:p>
    <w:p w14:paraId="5130E2ED" w14:textId="77777777" w:rsidR="00957D8C" w:rsidRPr="006F6412" w:rsidRDefault="00957D8C" w:rsidP="00E844DE">
      <w:pPr>
        <w:jc w:val="both"/>
        <w:rPr>
          <w:b/>
          <w:i/>
          <w:iCs/>
          <w:color w:val="0070C0"/>
          <w:lang w:eastAsia="sk-SK"/>
        </w:rPr>
      </w:pPr>
    </w:p>
    <w:p w14:paraId="6EF068D4" w14:textId="7AFE0609" w:rsidR="00D81B6E" w:rsidRPr="006F6412" w:rsidRDefault="00D81B6E" w:rsidP="00E844DE">
      <w:pPr>
        <w:jc w:val="both"/>
        <w:rPr>
          <w:b/>
          <w:i/>
          <w:iCs/>
          <w:color w:val="0070C0"/>
          <w:lang w:eastAsia="sk-SK"/>
        </w:rPr>
      </w:pPr>
    </w:p>
    <w:p w14:paraId="7E3A726A" w14:textId="77777777" w:rsidR="00905E76" w:rsidRPr="006F6412" w:rsidRDefault="00905E76" w:rsidP="00E844DE">
      <w:pPr>
        <w:jc w:val="both"/>
        <w:rPr>
          <w:b/>
          <w:i/>
          <w:iCs/>
          <w:color w:val="0070C0"/>
          <w:lang w:eastAsia="sk-SK"/>
        </w:rPr>
      </w:pPr>
    </w:p>
    <w:p w14:paraId="4E1AEE9E" w14:textId="00343C0D" w:rsidR="00E844DE" w:rsidRPr="006F6412" w:rsidRDefault="002C3646" w:rsidP="00E844DE">
      <w:pPr>
        <w:jc w:val="both"/>
      </w:pPr>
      <w:r w:rsidRPr="006F6412">
        <w:rPr>
          <w:b/>
          <w:i/>
          <w:iCs/>
          <w:color w:val="0070C0"/>
          <w:lang w:eastAsia="sk-SK"/>
        </w:rPr>
        <w:t xml:space="preserve"> </w:t>
      </w:r>
      <w:r w:rsidR="00E844DE" w:rsidRPr="006F6412">
        <w:rPr>
          <w:iCs/>
          <w:lang w:eastAsia="sk-SK"/>
        </w:rPr>
        <w:t>lider de parteneriat/membru al parteneriatului format din:</w:t>
      </w:r>
    </w:p>
    <w:p w14:paraId="7A41063A" w14:textId="77777777" w:rsidR="00E844DE" w:rsidRPr="006F6412" w:rsidRDefault="00E844DE" w:rsidP="00E844DE">
      <w:pPr>
        <w:pStyle w:val="instruct"/>
        <w:jc w:val="both"/>
        <w:rPr>
          <w:rFonts w:ascii="Times New Roman" w:hAnsi="Times New Roman" w:cs="Times New Roman"/>
          <w:b/>
          <w:color w:val="0070C0"/>
          <w:sz w:val="24"/>
          <w:szCs w:val="24"/>
        </w:rPr>
      </w:pPr>
      <w:r w:rsidRPr="006F6412">
        <w:rPr>
          <w:rFonts w:ascii="Times New Roman" w:hAnsi="Times New Roman" w:cs="Times New Roman"/>
          <w:b/>
          <w:color w:val="0070C0"/>
          <w:sz w:val="24"/>
          <w:szCs w:val="24"/>
        </w:rPr>
        <w:t xml:space="preserve"> (</w:t>
      </w:r>
      <w:proofErr w:type="spellStart"/>
      <w:r w:rsidRPr="006F6412">
        <w:rPr>
          <w:rFonts w:ascii="Times New Roman" w:hAnsi="Times New Roman" w:cs="Times New Roman"/>
          <w:b/>
          <w:color w:val="0070C0"/>
          <w:sz w:val="24"/>
          <w:szCs w:val="24"/>
        </w:rPr>
        <w:t>completaţi</w:t>
      </w:r>
      <w:proofErr w:type="spellEnd"/>
      <w:r w:rsidRPr="006F6412">
        <w:rPr>
          <w:rFonts w:ascii="Times New Roman" w:hAnsi="Times New Roman" w:cs="Times New Roman"/>
          <w:b/>
          <w:color w:val="0070C0"/>
          <w:sz w:val="24"/>
          <w:szCs w:val="24"/>
        </w:rPr>
        <w:t xml:space="preserve"> cu lista integrală </w:t>
      </w:r>
      <w:proofErr w:type="spellStart"/>
      <w:r w:rsidRPr="006F6412">
        <w:rPr>
          <w:rFonts w:ascii="Times New Roman" w:hAnsi="Times New Roman" w:cs="Times New Roman"/>
          <w:b/>
          <w:color w:val="0070C0"/>
          <w:sz w:val="24"/>
          <w:szCs w:val="24"/>
        </w:rPr>
        <w:t>conţinând</w:t>
      </w:r>
      <w:proofErr w:type="spellEnd"/>
      <w:r w:rsidRPr="006F6412">
        <w:rPr>
          <w:rFonts w:ascii="Times New Roman" w:hAnsi="Times New Roman" w:cs="Times New Roman"/>
          <w:b/>
          <w:color w:val="0070C0"/>
          <w:sz w:val="24"/>
          <w:szCs w:val="24"/>
        </w:rPr>
        <w:t xml:space="preserve"> denumirile complete ale partenerilor și codul de identificare fiscală a acestora).</w:t>
      </w:r>
    </w:p>
    <w:p w14:paraId="2B98CF51" w14:textId="77777777" w:rsidR="00E844DE" w:rsidRPr="006F6412" w:rsidRDefault="00E844DE" w:rsidP="00E844DE">
      <w:pPr>
        <w:pStyle w:val="ListParagraph"/>
        <w:spacing w:after="160"/>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5520"/>
        <w:gridCol w:w="1841"/>
      </w:tblGrid>
      <w:tr w:rsidR="00E844DE" w:rsidRPr="006F6412" w14:paraId="587D2FA8" w14:textId="77777777" w:rsidTr="00A5697D">
        <w:trPr>
          <w:trHeight w:val="351"/>
        </w:trPr>
        <w:tc>
          <w:tcPr>
            <w:tcW w:w="753" w:type="dxa"/>
            <w:shd w:val="clear" w:color="auto" w:fill="auto"/>
          </w:tcPr>
          <w:p w14:paraId="20560DCD" w14:textId="77777777" w:rsidR="00E844DE" w:rsidRPr="006F6412" w:rsidRDefault="00E844DE" w:rsidP="00A5697D">
            <w:pPr>
              <w:pStyle w:val="ListParagraph"/>
              <w:spacing w:after="160"/>
              <w:ind w:left="0"/>
            </w:pPr>
            <w:r w:rsidRPr="006F6412">
              <w:t>Nr.</w:t>
            </w:r>
          </w:p>
        </w:tc>
        <w:tc>
          <w:tcPr>
            <w:tcW w:w="5520" w:type="dxa"/>
            <w:shd w:val="clear" w:color="auto" w:fill="auto"/>
          </w:tcPr>
          <w:p w14:paraId="205C2DDE" w14:textId="77777777" w:rsidR="00E844DE" w:rsidRPr="006F6412" w:rsidRDefault="00E844DE" w:rsidP="00A5697D">
            <w:pPr>
              <w:pStyle w:val="ListParagraph"/>
              <w:spacing w:after="160"/>
              <w:ind w:left="0"/>
            </w:pPr>
            <w:r w:rsidRPr="006F6412">
              <w:t>Denumirea completă a entității membră a parteneriatului</w:t>
            </w:r>
          </w:p>
        </w:tc>
        <w:tc>
          <w:tcPr>
            <w:tcW w:w="1841" w:type="dxa"/>
            <w:shd w:val="clear" w:color="auto" w:fill="auto"/>
          </w:tcPr>
          <w:p w14:paraId="0B586090" w14:textId="77777777" w:rsidR="00E844DE" w:rsidRPr="006F6412" w:rsidRDefault="00E844DE" w:rsidP="00A5697D">
            <w:pPr>
              <w:pStyle w:val="ListParagraph"/>
              <w:spacing w:after="160"/>
              <w:ind w:left="0"/>
            </w:pPr>
            <w:r w:rsidRPr="006F6412">
              <w:t>CIF</w:t>
            </w:r>
          </w:p>
        </w:tc>
      </w:tr>
      <w:tr w:rsidR="00E844DE" w:rsidRPr="006F6412" w14:paraId="3FBC665B" w14:textId="77777777" w:rsidTr="00A5697D">
        <w:trPr>
          <w:trHeight w:val="351"/>
        </w:trPr>
        <w:tc>
          <w:tcPr>
            <w:tcW w:w="753" w:type="dxa"/>
            <w:shd w:val="clear" w:color="auto" w:fill="auto"/>
          </w:tcPr>
          <w:p w14:paraId="559A1479" w14:textId="77777777" w:rsidR="00E844DE" w:rsidRPr="006F6412" w:rsidRDefault="00E844DE" w:rsidP="00A5697D">
            <w:pPr>
              <w:pStyle w:val="ListParagraph"/>
              <w:spacing w:after="160"/>
              <w:ind w:left="0"/>
            </w:pPr>
          </w:p>
        </w:tc>
        <w:tc>
          <w:tcPr>
            <w:tcW w:w="5520" w:type="dxa"/>
            <w:shd w:val="clear" w:color="auto" w:fill="auto"/>
          </w:tcPr>
          <w:p w14:paraId="13105B00" w14:textId="77777777" w:rsidR="00E844DE" w:rsidRPr="006F6412" w:rsidRDefault="00E844DE" w:rsidP="00A5697D">
            <w:pPr>
              <w:pStyle w:val="ListParagraph"/>
              <w:spacing w:after="160"/>
              <w:ind w:left="0"/>
            </w:pPr>
          </w:p>
        </w:tc>
        <w:tc>
          <w:tcPr>
            <w:tcW w:w="1841" w:type="dxa"/>
            <w:shd w:val="clear" w:color="auto" w:fill="auto"/>
          </w:tcPr>
          <w:p w14:paraId="757FB7D5" w14:textId="77777777" w:rsidR="00E844DE" w:rsidRPr="006F6412" w:rsidRDefault="00E844DE" w:rsidP="00A5697D">
            <w:pPr>
              <w:pStyle w:val="ListParagraph"/>
              <w:spacing w:after="160"/>
              <w:ind w:left="0"/>
            </w:pPr>
          </w:p>
        </w:tc>
      </w:tr>
      <w:tr w:rsidR="00E844DE" w:rsidRPr="006F6412" w14:paraId="77A77B3B" w14:textId="77777777" w:rsidTr="00A5697D">
        <w:trPr>
          <w:trHeight w:val="351"/>
        </w:trPr>
        <w:tc>
          <w:tcPr>
            <w:tcW w:w="753" w:type="dxa"/>
            <w:shd w:val="clear" w:color="auto" w:fill="auto"/>
          </w:tcPr>
          <w:p w14:paraId="39AF9430" w14:textId="77777777" w:rsidR="00E844DE" w:rsidRPr="006F6412" w:rsidRDefault="00E844DE" w:rsidP="00A5697D">
            <w:pPr>
              <w:pStyle w:val="ListParagraph"/>
              <w:spacing w:after="160"/>
              <w:ind w:left="0"/>
            </w:pPr>
          </w:p>
        </w:tc>
        <w:tc>
          <w:tcPr>
            <w:tcW w:w="5520" w:type="dxa"/>
            <w:shd w:val="clear" w:color="auto" w:fill="auto"/>
          </w:tcPr>
          <w:p w14:paraId="1FD4DB31" w14:textId="77777777" w:rsidR="00E844DE" w:rsidRPr="006F6412" w:rsidRDefault="00E844DE" w:rsidP="00A5697D">
            <w:pPr>
              <w:pStyle w:val="ListParagraph"/>
              <w:spacing w:after="160"/>
              <w:ind w:left="0"/>
            </w:pPr>
          </w:p>
        </w:tc>
        <w:tc>
          <w:tcPr>
            <w:tcW w:w="1841" w:type="dxa"/>
            <w:shd w:val="clear" w:color="auto" w:fill="auto"/>
          </w:tcPr>
          <w:p w14:paraId="43E9B3E7" w14:textId="77777777" w:rsidR="00E844DE" w:rsidRPr="006F6412" w:rsidRDefault="00E844DE" w:rsidP="00A5697D">
            <w:pPr>
              <w:pStyle w:val="ListParagraph"/>
              <w:spacing w:after="160"/>
              <w:ind w:left="0"/>
            </w:pPr>
          </w:p>
        </w:tc>
      </w:tr>
    </w:tbl>
    <w:p w14:paraId="6F2F9039" w14:textId="1530B12C" w:rsidR="00E844DE" w:rsidRPr="006F6412" w:rsidRDefault="00E844DE" w:rsidP="00E844DE">
      <w:pPr>
        <w:jc w:val="both"/>
      </w:pPr>
      <w:r w:rsidRPr="006F6412">
        <w:t>cunoscând c</w:t>
      </w:r>
      <w:r w:rsidR="00104C71" w:rsidRPr="006F6412">
        <w:t>a</w:t>
      </w:r>
      <w:r w:rsidRPr="006F6412">
        <w:t xml:space="preserve"> falsul în declaraţii este pedepsit de Codul Penal, declar pe propria răspundere că:</w:t>
      </w:r>
    </w:p>
    <w:p w14:paraId="3AACC8F6" w14:textId="11A64C67" w:rsidR="0020107F" w:rsidRPr="006F6412" w:rsidRDefault="0020107F" w:rsidP="00E844DE">
      <w:pPr>
        <w:jc w:val="both"/>
      </w:pPr>
    </w:p>
    <w:p w14:paraId="6B354843" w14:textId="7904E485" w:rsidR="00443D9C" w:rsidRPr="006F6412" w:rsidRDefault="00443D9C" w:rsidP="00EE1C63">
      <w:pPr>
        <w:pStyle w:val="Heading2"/>
        <w:rPr>
          <w:rFonts w:cs="Times New Roman"/>
          <w:sz w:val="24"/>
          <w:szCs w:val="24"/>
        </w:rPr>
      </w:pPr>
      <w:r w:rsidRPr="006F6412">
        <w:rPr>
          <w:rFonts w:cs="Times New Roman"/>
          <w:sz w:val="24"/>
          <w:szCs w:val="24"/>
        </w:rPr>
        <w:t xml:space="preserve">I. </w:t>
      </w:r>
      <w:r w:rsidR="00322815" w:rsidRPr="006F6412">
        <w:rPr>
          <w:rFonts w:cs="Times New Roman"/>
          <w:sz w:val="24"/>
          <w:szCs w:val="24"/>
        </w:rPr>
        <w:t>Conditii de</w:t>
      </w:r>
      <w:r w:rsidRPr="006F6412">
        <w:rPr>
          <w:rFonts w:cs="Times New Roman"/>
          <w:sz w:val="24"/>
          <w:szCs w:val="24"/>
        </w:rPr>
        <w:t xml:space="preserve"> eligibilitate </w:t>
      </w:r>
    </w:p>
    <w:p w14:paraId="76221A90" w14:textId="77777777" w:rsidR="00443D9C" w:rsidRPr="006F6412" w:rsidRDefault="00443D9C" w:rsidP="00443D9C">
      <w:pPr>
        <w:jc w:val="center"/>
        <w:rPr>
          <w:b/>
        </w:rPr>
      </w:pPr>
    </w:p>
    <w:p w14:paraId="57CAD931" w14:textId="77777777" w:rsidR="00443D9C" w:rsidRPr="006F6412" w:rsidRDefault="00443D9C" w:rsidP="00BA500E">
      <w:pPr>
        <w:pStyle w:val="ListParagraph"/>
        <w:numPr>
          <w:ilvl w:val="0"/>
          <w:numId w:val="31"/>
        </w:numPr>
        <w:jc w:val="both"/>
      </w:pPr>
      <w:r w:rsidRPr="006F6412">
        <w:t>Declar pe propria răspundere că activităţile pentru care solicit finanţarea fac/nu fac obiectul oricărui tip de finanţare publică</w:t>
      </w:r>
      <w:r w:rsidRPr="006F6412" w:rsidDel="00DB69B6">
        <w:t xml:space="preserve"> </w:t>
      </w:r>
      <w:r w:rsidRPr="006F6412">
        <w:t>în cadrul altor programe/subprograme.</w:t>
      </w:r>
    </w:p>
    <w:p w14:paraId="1BFB0332" w14:textId="77777777" w:rsidR="00443D9C" w:rsidRPr="006F6412" w:rsidRDefault="00443D9C" w:rsidP="00443D9C">
      <w:pPr>
        <w:jc w:val="both"/>
      </w:pPr>
      <w:r w:rsidRPr="006F6412">
        <w:t>DA |_|</w:t>
      </w:r>
    </w:p>
    <w:p w14:paraId="07B65934" w14:textId="77777777" w:rsidR="00443D9C" w:rsidRPr="006F6412" w:rsidRDefault="00443D9C" w:rsidP="00443D9C">
      <w:pPr>
        <w:jc w:val="both"/>
      </w:pPr>
      <w:r w:rsidRPr="006F6412">
        <w:t>NU |_|</w:t>
      </w:r>
    </w:p>
    <w:p w14:paraId="7988D0AA" w14:textId="0647961E" w:rsidR="00443D9C" w:rsidRPr="006F6412" w:rsidRDefault="00443D9C" w:rsidP="00443D9C">
      <w:pPr>
        <w:jc w:val="both"/>
      </w:pPr>
      <w:r w:rsidRPr="006F6412">
        <w:t>Dacă da, completaţi tabelul următor:</w:t>
      </w:r>
    </w:p>
    <w:p w14:paraId="5B025223" w14:textId="41BAF90E" w:rsidR="00322815" w:rsidRPr="006F6412" w:rsidRDefault="00322815" w:rsidP="00443D9C">
      <w:pPr>
        <w:jc w:val="both"/>
      </w:pPr>
    </w:p>
    <w:tbl>
      <w:tblPr>
        <w:tblStyle w:val="TableGrid"/>
        <w:tblW w:w="0" w:type="auto"/>
        <w:tblLook w:val="04A0" w:firstRow="1" w:lastRow="0" w:firstColumn="1" w:lastColumn="0" w:noHBand="0" w:noVBand="1"/>
      </w:tblPr>
      <w:tblGrid>
        <w:gridCol w:w="918"/>
        <w:gridCol w:w="2430"/>
        <w:gridCol w:w="2397"/>
        <w:gridCol w:w="1915"/>
        <w:gridCol w:w="1916"/>
      </w:tblGrid>
      <w:tr w:rsidR="00443D9C" w:rsidRPr="006F6412" w14:paraId="2C18B59B" w14:textId="77777777" w:rsidTr="0037319A">
        <w:tc>
          <w:tcPr>
            <w:tcW w:w="918" w:type="dxa"/>
          </w:tcPr>
          <w:p w14:paraId="10BA137B" w14:textId="77777777" w:rsidR="00443D9C" w:rsidRPr="006F6412" w:rsidRDefault="00443D9C" w:rsidP="0037319A">
            <w:pPr>
              <w:jc w:val="both"/>
            </w:pPr>
            <w:r w:rsidRPr="006F6412">
              <w:t>Nr. Crt.</w:t>
            </w:r>
          </w:p>
        </w:tc>
        <w:tc>
          <w:tcPr>
            <w:tcW w:w="2430" w:type="dxa"/>
          </w:tcPr>
          <w:p w14:paraId="4D8A03C4" w14:textId="77777777" w:rsidR="00443D9C" w:rsidRPr="006F6412" w:rsidRDefault="00443D9C" w:rsidP="0037319A">
            <w:pPr>
              <w:jc w:val="both"/>
            </w:pPr>
            <w:r w:rsidRPr="006F6412">
              <w:t>Anul acordării finanţării</w:t>
            </w:r>
          </w:p>
        </w:tc>
        <w:tc>
          <w:tcPr>
            <w:tcW w:w="2397" w:type="dxa"/>
          </w:tcPr>
          <w:p w14:paraId="42BF44E1" w14:textId="77777777" w:rsidR="00443D9C" w:rsidRPr="006F6412" w:rsidRDefault="00443D9C" w:rsidP="0037319A">
            <w:pPr>
              <w:jc w:val="both"/>
            </w:pPr>
            <w:r w:rsidRPr="006F6412">
              <w:t>Instituţia finanţatoare</w:t>
            </w:r>
          </w:p>
        </w:tc>
        <w:tc>
          <w:tcPr>
            <w:tcW w:w="1915" w:type="dxa"/>
          </w:tcPr>
          <w:p w14:paraId="3EC23AF0" w14:textId="77777777" w:rsidR="00443D9C" w:rsidRPr="006F6412" w:rsidRDefault="00443D9C" w:rsidP="0037319A">
            <w:pPr>
              <w:jc w:val="both"/>
            </w:pPr>
            <w:r w:rsidRPr="006F6412">
              <w:t>Programul în baza căruia a beneficiat de finanţare</w:t>
            </w:r>
          </w:p>
        </w:tc>
        <w:tc>
          <w:tcPr>
            <w:tcW w:w="1916" w:type="dxa"/>
          </w:tcPr>
          <w:p w14:paraId="3C5BE2CD" w14:textId="77777777" w:rsidR="00443D9C" w:rsidRPr="006F6412" w:rsidRDefault="00443D9C" w:rsidP="0037319A">
            <w:pPr>
              <w:jc w:val="both"/>
            </w:pPr>
            <w:r w:rsidRPr="006F6412">
              <w:t>Cuantumul finanţării acordate (euro)</w:t>
            </w:r>
          </w:p>
        </w:tc>
      </w:tr>
      <w:tr w:rsidR="00443D9C" w:rsidRPr="006F6412" w14:paraId="69D9EF5C" w14:textId="77777777" w:rsidTr="0037319A">
        <w:tc>
          <w:tcPr>
            <w:tcW w:w="918" w:type="dxa"/>
          </w:tcPr>
          <w:p w14:paraId="4AFBBAB3" w14:textId="77777777" w:rsidR="00443D9C" w:rsidRPr="006F6412" w:rsidRDefault="00443D9C" w:rsidP="0037319A">
            <w:pPr>
              <w:jc w:val="both"/>
            </w:pPr>
          </w:p>
        </w:tc>
        <w:tc>
          <w:tcPr>
            <w:tcW w:w="2430" w:type="dxa"/>
          </w:tcPr>
          <w:p w14:paraId="36363221" w14:textId="77777777" w:rsidR="00443D9C" w:rsidRPr="006F6412" w:rsidRDefault="00443D9C" w:rsidP="0037319A">
            <w:pPr>
              <w:jc w:val="both"/>
            </w:pPr>
          </w:p>
        </w:tc>
        <w:tc>
          <w:tcPr>
            <w:tcW w:w="2397" w:type="dxa"/>
          </w:tcPr>
          <w:p w14:paraId="582DF24E" w14:textId="77777777" w:rsidR="00443D9C" w:rsidRPr="006F6412" w:rsidRDefault="00443D9C" w:rsidP="0037319A">
            <w:pPr>
              <w:jc w:val="both"/>
            </w:pPr>
          </w:p>
        </w:tc>
        <w:tc>
          <w:tcPr>
            <w:tcW w:w="1915" w:type="dxa"/>
          </w:tcPr>
          <w:p w14:paraId="75B57DC3" w14:textId="77777777" w:rsidR="00443D9C" w:rsidRPr="006F6412" w:rsidRDefault="00443D9C" w:rsidP="0037319A">
            <w:pPr>
              <w:jc w:val="both"/>
            </w:pPr>
          </w:p>
        </w:tc>
        <w:tc>
          <w:tcPr>
            <w:tcW w:w="1916" w:type="dxa"/>
          </w:tcPr>
          <w:p w14:paraId="4EA6A377" w14:textId="77777777" w:rsidR="00443D9C" w:rsidRPr="006F6412" w:rsidRDefault="00443D9C" w:rsidP="0037319A">
            <w:pPr>
              <w:jc w:val="both"/>
            </w:pPr>
          </w:p>
        </w:tc>
      </w:tr>
      <w:tr w:rsidR="00443D9C" w:rsidRPr="006F6412" w14:paraId="0A703329" w14:textId="77777777" w:rsidTr="0037319A">
        <w:tc>
          <w:tcPr>
            <w:tcW w:w="918" w:type="dxa"/>
          </w:tcPr>
          <w:p w14:paraId="68C0822C" w14:textId="77777777" w:rsidR="00443D9C" w:rsidRPr="006F6412" w:rsidRDefault="00443D9C" w:rsidP="0037319A">
            <w:pPr>
              <w:jc w:val="both"/>
            </w:pPr>
          </w:p>
        </w:tc>
        <w:tc>
          <w:tcPr>
            <w:tcW w:w="2430" w:type="dxa"/>
          </w:tcPr>
          <w:p w14:paraId="3C4EC573" w14:textId="77777777" w:rsidR="00443D9C" w:rsidRPr="006F6412" w:rsidRDefault="00443D9C" w:rsidP="0037319A">
            <w:pPr>
              <w:jc w:val="both"/>
            </w:pPr>
          </w:p>
        </w:tc>
        <w:tc>
          <w:tcPr>
            <w:tcW w:w="2397" w:type="dxa"/>
          </w:tcPr>
          <w:p w14:paraId="34F9A319" w14:textId="77777777" w:rsidR="00443D9C" w:rsidRPr="006F6412" w:rsidRDefault="00443D9C" w:rsidP="0037319A">
            <w:pPr>
              <w:jc w:val="both"/>
            </w:pPr>
          </w:p>
        </w:tc>
        <w:tc>
          <w:tcPr>
            <w:tcW w:w="1915" w:type="dxa"/>
          </w:tcPr>
          <w:p w14:paraId="67F2B325" w14:textId="77777777" w:rsidR="00443D9C" w:rsidRPr="006F6412" w:rsidRDefault="00443D9C" w:rsidP="0037319A">
            <w:pPr>
              <w:jc w:val="both"/>
            </w:pPr>
          </w:p>
        </w:tc>
        <w:tc>
          <w:tcPr>
            <w:tcW w:w="1916" w:type="dxa"/>
          </w:tcPr>
          <w:p w14:paraId="64CF9411" w14:textId="77777777" w:rsidR="00443D9C" w:rsidRPr="006F6412" w:rsidRDefault="00443D9C" w:rsidP="0037319A">
            <w:pPr>
              <w:jc w:val="both"/>
            </w:pPr>
          </w:p>
        </w:tc>
      </w:tr>
    </w:tbl>
    <w:p w14:paraId="0D675D5A" w14:textId="77777777" w:rsidR="00443D9C" w:rsidRPr="006F6412" w:rsidRDefault="00443D9C" w:rsidP="00443D9C">
      <w:pPr>
        <w:jc w:val="both"/>
      </w:pPr>
    </w:p>
    <w:p w14:paraId="5174F4AD" w14:textId="3CD3C832" w:rsidR="00443D9C" w:rsidRPr="006F6412" w:rsidRDefault="00443D9C" w:rsidP="00BA500E">
      <w:pPr>
        <w:pStyle w:val="ListParagraph"/>
        <w:numPr>
          <w:ilvl w:val="0"/>
          <w:numId w:val="31"/>
        </w:numPr>
        <w:jc w:val="both"/>
      </w:pPr>
      <w:r w:rsidRPr="006F6412">
        <w:t>De asemenea declar pe propria răspundere că în ultimii 2 (doi) ani fiscali şi în anul fiscal în curs, am/nu a</w:t>
      </w:r>
      <w:r w:rsidR="0061577E">
        <w:t xml:space="preserve">m beneficiat de ajutoare de </w:t>
      </w:r>
      <w:r w:rsidR="006F6412" w:rsidRPr="00904165">
        <w:t>minims</w:t>
      </w:r>
      <w:r w:rsidRPr="006F6412">
        <w:rPr>
          <w:color w:val="FF0000"/>
        </w:rPr>
        <w:t xml:space="preserve"> </w:t>
      </w:r>
      <w:r w:rsidRPr="006F6412">
        <w:t>pentru aceleaşi costuri eligibile pentru care solicitat finanţarea:</w:t>
      </w:r>
    </w:p>
    <w:p w14:paraId="0EDB666B" w14:textId="77777777" w:rsidR="00443D9C" w:rsidRPr="006F6412" w:rsidRDefault="00443D9C" w:rsidP="00443D9C">
      <w:pPr>
        <w:jc w:val="both"/>
      </w:pPr>
      <w:r w:rsidRPr="006F6412">
        <w:t xml:space="preserve">DA |_|  </w:t>
      </w:r>
    </w:p>
    <w:p w14:paraId="11F4DAFC" w14:textId="77777777" w:rsidR="00443D9C" w:rsidRPr="006F6412" w:rsidRDefault="00443D9C" w:rsidP="00443D9C">
      <w:pPr>
        <w:jc w:val="both"/>
      </w:pPr>
      <w:r w:rsidRPr="006F6412">
        <w:t>NU |_|</w:t>
      </w:r>
    </w:p>
    <w:p w14:paraId="7981AD4A" w14:textId="77777777" w:rsidR="00443D9C" w:rsidRPr="006F6412" w:rsidRDefault="00443D9C" w:rsidP="00443D9C">
      <w:pPr>
        <w:jc w:val="both"/>
      </w:pPr>
      <w:r w:rsidRPr="006F6412">
        <w:t>Dacă da, completaţi tabelul următor:</w:t>
      </w:r>
    </w:p>
    <w:tbl>
      <w:tblPr>
        <w:tblStyle w:val="TableGrid"/>
        <w:tblW w:w="0" w:type="auto"/>
        <w:tblLook w:val="04A0" w:firstRow="1" w:lastRow="0" w:firstColumn="1" w:lastColumn="0" w:noHBand="0" w:noVBand="1"/>
      </w:tblPr>
      <w:tblGrid>
        <w:gridCol w:w="918"/>
        <w:gridCol w:w="2610"/>
        <w:gridCol w:w="2217"/>
        <w:gridCol w:w="1915"/>
        <w:gridCol w:w="1916"/>
      </w:tblGrid>
      <w:tr w:rsidR="00443D9C" w:rsidRPr="006F6412" w14:paraId="6C7B5A34" w14:textId="77777777" w:rsidTr="0037319A">
        <w:tc>
          <w:tcPr>
            <w:tcW w:w="918" w:type="dxa"/>
          </w:tcPr>
          <w:p w14:paraId="7EE1F57A" w14:textId="77777777" w:rsidR="00443D9C" w:rsidRPr="006F6412" w:rsidRDefault="00443D9C" w:rsidP="0037319A">
            <w:pPr>
              <w:jc w:val="both"/>
            </w:pPr>
            <w:r w:rsidRPr="006F6412">
              <w:t>Nr. Crt.</w:t>
            </w:r>
          </w:p>
        </w:tc>
        <w:tc>
          <w:tcPr>
            <w:tcW w:w="2610" w:type="dxa"/>
          </w:tcPr>
          <w:p w14:paraId="3D93446E" w14:textId="2C69C89B" w:rsidR="00443D9C" w:rsidRPr="006F6412" w:rsidRDefault="00443D9C" w:rsidP="0037319A">
            <w:pPr>
              <w:jc w:val="both"/>
            </w:pPr>
            <w:r w:rsidRPr="006F6412">
              <w:t>Anul acordării ajutorului de stat</w:t>
            </w:r>
            <w:r w:rsidR="006F6412" w:rsidRPr="006F6412">
              <w:t>/minimis</w:t>
            </w:r>
          </w:p>
        </w:tc>
        <w:tc>
          <w:tcPr>
            <w:tcW w:w="2217" w:type="dxa"/>
          </w:tcPr>
          <w:p w14:paraId="55B4F438" w14:textId="77777777" w:rsidR="00443D9C" w:rsidRPr="006F6412" w:rsidRDefault="00443D9C" w:rsidP="0037319A">
            <w:pPr>
              <w:jc w:val="both"/>
            </w:pPr>
            <w:r w:rsidRPr="006F6412">
              <w:t>Instituţia finanţatoare</w:t>
            </w:r>
          </w:p>
        </w:tc>
        <w:tc>
          <w:tcPr>
            <w:tcW w:w="1915" w:type="dxa"/>
          </w:tcPr>
          <w:p w14:paraId="1A09F465" w14:textId="77777777" w:rsidR="00443D9C" w:rsidRPr="006F6412" w:rsidRDefault="00443D9C" w:rsidP="0037319A">
            <w:pPr>
              <w:jc w:val="both"/>
            </w:pPr>
            <w:r w:rsidRPr="006F6412">
              <w:t>Programul prin care s-a beneficiat de finanţare</w:t>
            </w:r>
          </w:p>
        </w:tc>
        <w:tc>
          <w:tcPr>
            <w:tcW w:w="1916" w:type="dxa"/>
          </w:tcPr>
          <w:p w14:paraId="0AF17753" w14:textId="77777777" w:rsidR="00443D9C" w:rsidRPr="006F6412" w:rsidRDefault="00443D9C" w:rsidP="0037319A">
            <w:pPr>
              <w:jc w:val="both"/>
            </w:pPr>
            <w:r w:rsidRPr="006F6412">
              <w:t>Cuantumul finanţării acordate (euro)</w:t>
            </w:r>
          </w:p>
        </w:tc>
      </w:tr>
      <w:tr w:rsidR="00443D9C" w:rsidRPr="006F6412" w14:paraId="7BCC7827" w14:textId="77777777" w:rsidTr="0037319A">
        <w:tc>
          <w:tcPr>
            <w:tcW w:w="918" w:type="dxa"/>
          </w:tcPr>
          <w:p w14:paraId="53407FCA" w14:textId="77777777" w:rsidR="00443D9C" w:rsidRPr="006F6412" w:rsidRDefault="00443D9C" w:rsidP="0037319A">
            <w:pPr>
              <w:jc w:val="both"/>
            </w:pPr>
          </w:p>
        </w:tc>
        <w:tc>
          <w:tcPr>
            <w:tcW w:w="2610" w:type="dxa"/>
          </w:tcPr>
          <w:p w14:paraId="6C734ECF" w14:textId="77777777" w:rsidR="00443D9C" w:rsidRPr="006F6412" w:rsidRDefault="00443D9C" w:rsidP="0037319A">
            <w:pPr>
              <w:jc w:val="both"/>
            </w:pPr>
          </w:p>
        </w:tc>
        <w:tc>
          <w:tcPr>
            <w:tcW w:w="2217" w:type="dxa"/>
          </w:tcPr>
          <w:p w14:paraId="1EA340A8" w14:textId="77777777" w:rsidR="00443D9C" w:rsidRPr="006F6412" w:rsidRDefault="00443D9C" w:rsidP="0037319A">
            <w:pPr>
              <w:jc w:val="both"/>
            </w:pPr>
          </w:p>
        </w:tc>
        <w:tc>
          <w:tcPr>
            <w:tcW w:w="1915" w:type="dxa"/>
          </w:tcPr>
          <w:p w14:paraId="77F41E68" w14:textId="77777777" w:rsidR="00443D9C" w:rsidRPr="006F6412" w:rsidRDefault="00443D9C" w:rsidP="0037319A">
            <w:pPr>
              <w:jc w:val="both"/>
            </w:pPr>
          </w:p>
        </w:tc>
        <w:tc>
          <w:tcPr>
            <w:tcW w:w="1916" w:type="dxa"/>
          </w:tcPr>
          <w:p w14:paraId="6B3F7084" w14:textId="77777777" w:rsidR="00443D9C" w:rsidRPr="006F6412" w:rsidRDefault="00443D9C" w:rsidP="0037319A">
            <w:pPr>
              <w:jc w:val="both"/>
            </w:pPr>
          </w:p>
        </w:tc>
      </w:tr>
      <w:tr w:rsidR="00443D9C" w:rsidRPr="006F6412" w14:paraId="71CD1885" w14:textId="77777777" w:rsidTr="0037319A">
        <w:tc>
          <w:tcPr>
            <w:tcW w:w="918" w:type="dxa"/>
          </w:tcPr>
          <w:p w14:paraId="6E2A6847" w14:textId="77777777" w:rsidR="00443D9C" w:rsidRPr="006F6412" w:rsidRDefault="00443D9C" w:rsidP="0037319A">
            <w:pPr>
              <w:jc w:val="both"/>
            </w:pPr>
          </w:p>
        </w:tc>
        <w:tc>
          <w:tcPr>
            <w:tcW w:w="2610" w:type="dxa"/>
          </w:tcPr>
          <w:p w14:paraId="6BEF4C39" w14:textId="77777777" w:rsidR="00443D9C" w:rsidRPr="006F6412" w:rsidRDefault="00443D9C" w:rsidP="0037319A">
            <w:pPr>
              <w:jc w:val="both"/>
            </w:pPr>
          </w:p>
        </w:tc>
        <w:tc>
          <w:tcPr>
            <w:tcW w:w="2217" w:type="dxa"/>
          </w:tcPr>
          <w:p w14:paraId="564C1E37" w14:textId="77777777" w:rsidR="00443D9C" w:rsidRPr="006F6412" w:rsidRDefault="00443D9C" w:rsidP="0037319A">
            <w:pPr>
              <w:jc w:val="both"/>
            </w:pPr>
          </w:p>
        </w:tc>
        <w:tc>
          <w:tcPr>
            <w:tcW w:w="1915" w:type="dxa"/>
          </w:tcPr>
          <w:p w14:paraId="41301965" w14:textId="77777777" w:rsidR="00443D9C" w:rsidRPr="006F6412" w:rsidRDefault="00443D9C" w:rsidP="0037319A">
            <w:pPr>
              <w:jc w:val="both"/>
            </w:pPr>
          </w:p>
        </w:tc>
        <w:tc>
          <w:tcPr>
            <w:tcW w:w="1916" w:type="dxa"/>
          </w:tcPr>
          <w:p w14:paraId="6D4B035E" w14:textId="77777777" w:rsidR="00443D9C" w:rsidRPr="006F6412" w:rsidRDefault="00443D9C" w:rsidP="0037319A">
            <w:pPr>
              <w:jc w:val="both"/>
            </w:pPr>
          </w:p>
        </w:tc>
      </w:tr>
    </w:tbl>
    <w:p w14:paraId="64328B65" w14:textId="77777777" w:rsidR="00443D9C" w:rsidRPr="006F6412" w:rsidRDefault="00443D9C" w:rsidP="00443D9C">
      <w:pPr>
        <w:jc w:val="both"/>
      </w:pPr>
    </w:p>
    <w:p w14:paraId="021A7CE2" w14:textId="67FC658F" w:rsidR="00443D9C" w:rsidRPr="006F6412" w:rsidRDefault="00443D9C" w:rsidP="00BA500E">
      <w:pPr>
        <w:pStyle w:val="ListParagraph"/>
        <w:numPr>
          <w:ilvl w:val="0"/>
          <w:numId w:val="31"/>
        </w:numPr>
        <w:jc w:val="both"/>
      </w:pPr>
      <w:r w:rsidRPr="006F6412">
        <w:t>De asemenea, declar pe propria răspundere, că între întreprinderea</w:t>
      </w:r>
      <w:r w:rsidR="00A1233F" w:rsidRPr="006F6412">
        <w:rPr>
          <w:rStyle w:val="FootnoteReference"/>
        </w:rPr>
        <w:footnoteReference w:id="3"/>
      </w:r>
      <w:r w:rsidRPr="006F6412">
        <w:t xml:space="preserve"> solicitantă şi alte întreprinderi există/nu există una din relaţiile specificate la literele (a)-(d):</w:t>
      </w:r>
    </w:p>
    <w:p w14:paraId="73CE786D" w14:textId="77777777" w:rsidR="00E76CD6" w:rsidRPr="006F6412" w:rsidRDefault="00E76CD6" w:rsidP="00443D9C">
      <w:pPr>
        <w:jc w:val="both"/>
      </w:pPr>
    </w:p>
    <w:p w14:paraId="4D359FC0" w14:textId="77777777" w:rsidR="00443D9C" w:rsidRPr="006F6412" w:rsidRDefault="00443D9C" w:rsidP="00443D9C">
      <w:pPr>
        <w:jc w:val="both"/>
      </w:pPr>
      <w:r w:rsidRPr="006F6412">
        <w:t>(a) întreprinderea deţine majoritatea drepturilor de vot ale acţionarilor sau ale asociaţilor unei alte întreprinderi/unor alte întreprinderi sau altă întreprindere deţine majoritatea drepturilor de vot ale acţionarilor sau ale asociaţilor întreprinderii solicitante:</w:t>
      </w:r>
    </w:p>
    <w:p w14:paraId="1D3E64B1" w14:textId="77777777" w:rsidR="00443D9C" w:rsidRPr="006F6412" w:rsidRDefault="00443D9C" w:rsidP="00443D9C">
      <w:pPr>
        <w:jc w:val="both"/>
      </w:pPr>
      <w:r w:rsidRPr="006F6412">
        <w:t xml:space="preserve">DA |_|  </w:t>
      </w:r>
    </w:p>
    <w:p w14:paraId="7DA99FE8" w14:textId="77777777" w:rsidR="00443D9C" w:rsidRPr="006F6412" w:rsidRDefault="00443D9C" w:rsidP="00443D9C">
      <w:pPr>
        <w:jc w:val="both"/>
      </w:pPr>
      <w:r w:rsidRPr="006F6412">
        <w:t xml:space="preserve">NU |_|   </w:t>
      </w:r>
    </w:p>
    <w:p w14:paraId="6F687DAA" w14:textId="77777777" w:rsidR="00443D9C" w:rsidRPr="006F6412" w:rsidRDefault="00443D9C" w:rsidP="00443D9C">
      <w:pPr>
        <w:jc w:val="both"/>
      </w:pPr>
      <w:r w:rsidRPr="006F6412">
        <w:t>Dacă da, specificaţi:....................</w:t>
      </w:r>
    </w:p>
    <w:p w14:paraId="16A9E2AA" w14:textId="77777777" w:rsidR="00443D9C" w:rsidRPr="006F6412" w:rsidRDefault="00443D9C" w:rsidP="00443D9C">
      <w:pPr>
        <w:jc w:val="both"/>
      </w:pPr>
      <w:r w:rsidRPr="006F6412">
        <w:t>(b) întreprinderea are dreptul de a numi sau revoca majoritatea membrilor organelor de administrare, de conducere sau de supraveghere ale unei alte întreprinderi/unor alte întreprinderi sau altă întreprindere are dreptul de a numi sau revoca majoritatea membrilor organelor de administrare, de conducere sau de supraveghere ale întreprinderii solicitante;</w:t>
      </w:r>
    </w:p>
    <w:p w14:paraId="0E6949A2" w14:textId="77777777" w:rsidR="00443D9C" w:rsidRPr="006F6412" w:rsidRDefault="00443D9C" w:rsidP="00443D9C">
      <w:pPr>
        <w:jc w:val="both"/>
      </w:pPr>
      <w:r w:rsidRPr="006F6412">
        <w:t xml:space="preserve">DA |_|  </w:t>
      </w:r>
    </w:p>
    <w:p w14:paraId="783A9654" w14:textId="77777777" w:rsidR="00443D9C" w:rsidRPr="006F6412" w:rsidRDefault="00443D9C" w:rsidP="00443D9C">
      <w:pPr>
        <w:jc w:val="both"/>
      </w:pPr>
      <w:r w:rsidRPr="006F6412">
        <w:t xml:space="preserve">NU |_|  </w:t>
      </w:r>
    </w:p>
    <w:p w14:paraId="7AA6037B" w14:textId="77777777" w:rsidR="00443D9C" w:rsidRPr="006F6412" w:rsidRDefault="00443D9C" w:rsidP="00443D9C">
      <w:pPr>
        <w:jc w:val="both"/>
      </w:pPr>
      <w:r w:rsidRPr="006F6412">
        <w:t>Dacă da, specificaţi:...................</w:t>
      </w:r>
    </w:p>
    <w:p w14:paraId="4DE08656" w14:textId="77777777" w:rsidR="00443D9C" w:rsidRPr="006F6412" w:rsidRDefault="00443D9C" w:rsidP="00443D9C">
      <w:pPr>
        <w:jc w:val="both"/>
      </w:pPr>
      <w:r w:rsidRPr="006F6412">
        <w:t>(c) întreprinderea are dreptul de a exercita o influenţă dominantă asupra altei întreprinderi/unor alte întreprinderi în temeiul unui contract încheiat cu întreprinderea/întreprinderile în cauză sau în temeiul unei prevederi din contractul de societate sau din statutul acesteia/acestora sau altă întreprindere are dreptul de a exercita o influenţă dominantă asupra întreprinderii solicitante în temeiul unui contract încheiat cu întreprinderea în cauză sau în temeiul unei prevederi din contractul de societate sau din statutul acesteia:</w:t>
      </w:r>
    </w:p>
    <w:p w14:paraId="398E6670" w14:textId="77777777" w:rsidR="00443D9C" w:rsidRPr="006F6412" w:rsidRDefault="00443D9C" w:rsidP="00443D9C">
      <w:pPr>
        <w:jc w:val="both"/>
      </w:pPr>
      <w:r w:rsidRPr="006F6412">
        <w:t xml:space="preserve">DA |_|  </w:t>
      </w:r>
    </w:p>
    <w:p w14:paraId="26FC9E52" w14:textId="77777777" w:rsidR="00443D9C" w:rsidRPr="006F6412" w:rsidRDefault="00443D9C" w:rsidP="00443D9C">
      <w:pPr>
        <w:jc w:val="both"/>
      </w:pPr>
      <w:r w:rsidRPr="006F6412">
        <w:t xml:space="preserve">NU |_|  </w:t>
      </w:r>
    </w:p>
    <w:p w14:paraId="44527C24" w14:textId="77777777" w:rsidR="00443D9C" w:rsidRPr="006F6412" w:rsidRDefault="00443D9C" w:rsidP="00443D9C">
      <w:pPr>
        <w:jc w:val="both"/>
      </w:pPr>
      <w:r w:rsidRPr="006F6412">
        <w:t>Dacă da, specificaţi:...................</w:t>
      </w:r>
    </w:p>
    <w:p w14:paraId="2B714E71" w14:textId="77777777" w:rsidR="00443D9C" w:rsidRPr="006F6412" w:rsidRDefault="00443D9C" w:rsidP="00443D9C">
      <w:pPr>
        <w:jc w:val="both"/>
      </w:pPr>
      <w:r w:rsidRPr="006F6412">
        <w:t>(d) întreprinderea solicitantă este acţionar sau asociat al unei alte întreprinderi/unor alte întreprinderi și controlează singură, în baza unui acord cu alţi acţionari sau asociaţi ai acelei întreprinderi/acelor întreprinderi, majoritatea drepturilor de vot ale acţionarilor sau ale asociaţilor întreprinderii/întreprinderilor respective sau o altă întreprindere care este actioner sau asociat al întreprinderii solicitante controlează singură, în baza unui acord cu alţi acţionari sau asociaţi ai întreprinderii solicitante, majoritatea drepturilor de vot ale acţionarilor sau ale asociaţilor acesteia:</w:t>
      </w:r>
    </w:p>
    <w:p w14:paraId="34DB04F7" w14:textId="77777777" w:rsidR="00443D9C" w:rsidRPr="006F6412" w:rsidRDefault="00443D9C" w:rsidP="00443D9C">
      <w:pPr>
        <w:jc w:val="both"/>
      </w:pPr>
      <w:r w:rsidRPr="006F6412">
        <w:t xml:space="preserve">DA |_|  </w:t>
      </w:r>
    </w:p>
    <w:p w14:paraId="515A4F3F" w14:textId="77777777" w:rsidR="00443D9C" w:rsidRPr="006F6412" w:rsidRDefault="00443D9C" w:rsidP="00443D9C">
      <w:pPr>
        <w:jc w:val="both"/>
      </w:pPr>
      <w:r w:rsidRPr="006F6412">
        <w:lastRenderedPageBreak/>
        <w:t xml:space="preserve">NU |_|  </w:t>
      </w:r>
    </w:p>
    <w:p w14:paraId="109F03B9" w14:textId="77777777" w:rsidR="00443D9C" w:rsidRPr="006F6412" w:rsidRDefault="00443D9C" w:rsidP="00443D9C">
      <w:pPr>
        <w:jc w:val="both"/>
      </w:pPr>
      <w:r w:rsidRPr="006F6412">
        <w:t>Dacă da, specificaţi:...................</w:t>
      </w:r>
    </w:p>
    <w:p w14:paraId="3F5E8FE5" w14:textId="77777777" w:rsidR="00443D9C" w:rsidRPr="006F6412" w:rsidRDefault="00443D9C" w:rsidP="00443D9C">
      <w:pPr>
        <w:jc w:val="both"/>
      </w:pPr>
      <w:r w:rsidRPr="006F6412">
        <w:t>Întreprinderile între care există una dintre relaţiile la care se face referire la literele (a)-(d) sunt considerate întreprinderi unice şi vor fi luate în calcul, împreună, în procesul de verificare a respectării regulii de minimis.</w:t>
      </w:r>
    </w:p>
    <w:p w14:paraId="29C32D2B" w14:textId="77777777" w:rsidR="00443D9C" w:rsidRPr="006F6412" w:rsidRDefault="00443D9C" w:rsidP="00BA500E">
      <w:pPr>
        <w:pStyle w:val="ListParagraph"/>
        <w:numPr>
          <w:ilvl w:val="0"/>
          <w:numId w:val="31"/>
        </w:numPr>
        <w:jc w:val="both"/>
      </w:pPr>
      <w:r w:rsidRPr="006F6412">
        <w:t>În consecinţă, declar pe propria răspundere că în ultimii 2 (doi) ani fiscali şi în anul fiscal în curs, întreprinderea unică, aşa cum a fost definită anterior, a/ nu a beneficiat de ajutoare de minimis:</w:t>
      </w:r>
    </w:p>
    <w:p w14:paraId="3FA89074" w14:textId="77777777" w:rsidR="00443D9C" w:rsidRPr="006F6412" w:rsidRDefault="00443D9C" w:rsidP="00443D9C">
      <w:pPr>
        <w:jc w:val="both"/>
      </w:pPr>
      <w:r w:rsidRPr="006F6412">
        <w:t xml:space="preserve">DA |_|  </w:t>
      </w:r>
    </w:p>
    <w:p w14:paraId="40BA9712" w14:textId="77777777" w:rsidR="00443D9C" w:rsidRPr="006F6412" w:rsidRDefault="00443D9C" w:rsidP="00443D9C">
      <w:pPr>
        <w:jc w:val="both"/>
      </w:pPr>
      <w:r w:rsidRPr="006F6412">
        <w:t xml:space="preserve">NU |_|   </w:t>
      </w:r>
    </w:p>
    <w:p w14:paraId="51425AB7" w14:textId="77777777" w:rsidR="00443D9C" w:rsidRPr="006F6412" w:rsidRDefault="00443D9C" w:rsidP="00443D9C">
      <w:pPr>
        <w:jc w:val="both"/>
      </w:pPr>
      <w:r w:rsidRPr="006F6412">
        <w:t>Dacă da, completaţi tabelul următor, luând în considerare toate întreprinderile care constituie „întreprinderea unică”:</w:t>
      </w:r>
    </w:p>
    <w:tbl>
      <w:tblPr>
        <w:tblStyle w:val="TableGrid"/>
        <w:tblW w:w="0" w:type="auto"/>
        <w:tblLook w:val="04A0" w:firstRow="1" w:lastRow="0" w:firstColumn="1" w:lastColumn="0" w:noHBand="0" w:noVBand="1"/>
      </w:tblPr>
      <w:tblGrid>
        <w:gridCol w:w="738"/>
        <w:gridCol w:w="2454"/>
        <w:gridCol w:w="1596"/>
        <w:gridCol w:w="1596"/>
        <w:gridCol w:w="1596"/>
        <w:gridCol w:w="1596"/>
      </w:tblGrid>
      <w:tr w:rsidR="00443D9C" w:rsidRPr="006F6412" w14:paraId="2E706F5C" w14:textId="77777777" w:rsidTr="0037319A">
        <w:tc>
          <w:tcPr>
            <w:tcW w:w="738" w:type="dxa"/>
          </w:tcPr>
          <w:p w14:paraId="799EFBC3" w14:textId="77777777" w:rsidR="00443D9C" w:rsidRPr="006F6412" w:rsidRDefault="00443D9C" w:rsidP="0037319A">
            <w:pPr>
              <w:jc w:val="both"/>
            </w:pPr>
            <w:r w:rsidRPr="006F6412">
              <w:t>Nr. Crt.</w:t>
            </w:r>
          </w:p>
        </w:tc>
        <w:tc>
          <w:tcPr>
            <w:tcW w:w="2454" w:type="dxa"/>
          </w:tcPr>
          <w:p w14:paraId="632D6D83" w14:textId="77777777" w:rsidR="00443D9C" w:rsidRPr="006F6412" w:rsidRDefault="00443D9C" w:rsidP="0037319A">
            <w:pPr>
              <w:jc w:val="both"/>
            </w:pPr>
            <w:r w:rsidRPr="006F6412">
              <w:t>Data acordării ajutorului de minimis</w:t>
            </w:r>
          </w:p>
        </w:tc>
        <w:tc>
          <w:tcPr>
            <w:tcW w:w="1596" w:type="dxa"/>
          </w:tcPr>
          <w:p w14:paraId="60CF163A" w14:textId="77777777" w:rsidR="00443D9C" w:rsidRPr="006F6412" w:rsidRDefault="00443D9C" w:rsidP="0037319A">
            <w:pPr>
              <w:jc w:val="both"/>
            </w:pPr>
            <w:r w:rsidRPr="006F6412">
              <w:t>Instituţia finanţatoare</w:t>
            </w:r>
          </w:p>
        </w:tc>
        <w:tc>
          <w:tcPr>
            <w:tcW w:w="1596" w:type="dxa"/>
          </w:tcPr>
          <w:p w14:paraId="03948E88" w14:textId="77777777" w:rsidR="00443D9C" w:rsidRPr="006F6412" w:rsidRDefault="00443D9C" w:rsidP="0037319A">
            <w:pPr>
              <w:jc w:val="both"/>
            </w:pPr>
            <w:r w:rsidRPr="006F6412">
              <w:t>Întreprinderea beneficiară</w:t>
            </w:r>
          </w:p>
        </w:tc>
        <w:tc>
          <w:tcPr>
            <w:tcW w:w="1596" w:type="dxa"/>
          </w:tcPr>
          <w:p w14:paraId="752CBA9D" w14:textId="77777777" w:rsidR="00443D9C" w:rsidRPr="006F6412" w:rsidRDefault="00443D9C" w:rsidP="0037319A">
            <w:pPr>
              <w:jc w:val="both"/>
            </w:pPr>
            <w:r w:rsidRPr="006F6412">
              <w:t>Programul în baza căruia a beneficiat de finanţare</w:t>
            </w:r>
          </w:p>
        </w:tc>
        <w:tc>
          <w:tcPr>
            <w:tcW w:w="1596" w:type="dxa"/>
          </w:tcPr>
          <w:p w14:paraId="5000169D" w14:textId="77777777" w:rsidR="00443D9C" w:rsidRPr="006F6412" w:rsidRDefault="00443D9C" w:rsidP="0037319A">
            <w:pPr>
              <w:jc w:val="both"/>
            </w:pPr>
            <w:r w:rsidRPr="006F6412">
              <w:t>Cuantumul ajutorului acordat (euro)* **</w:t>
            </w:r>
          </w:p>
        </w:tc>
      </w:tr>
      <w:tr w:rsidR="00443D9C" w:rsidRPr="006F6412" w14:paraId="27E7B0F1" w14:textId="77777777" w:rsidTr="0037319A">
        <w:tc>
          <w:tcPr>
            <w:tcW w:w="738" w:type="dxa"/>
          </w:tcPr>
          <w:p w14:paraId="2A6CEC99" w14:textId="77777777" w:rsidR="00443D9C" w:rsidRPr="006F6412" w:rsidRDefault="00443D9C" w:rsidP="0037319A">
            <w:pPr>
              <w:jc w:val="both"/>
            </w:pPr>
          </w:p>
        </w:tc>
        <w:tc>
          <w:tcPr>
            <w:tcW w:w="2454" w:type="dxa"/>
          </w:tcPr>
          <w:p w14:paraId="2FBD6AB2" w14:textId="77777777" w:rsidR="00443D9C" w:rsidRPr="006F6412" w:rsidRDefault="00443D9C" w:rsidP="0037319A">
            <w:pPr>
              <w:jc w:val="both"/>
            </w:pPr>
          </w:p>
        </w:tc>
        <w:tc>
          <w:tcPr>
            <w:tcW w:w="1596" w:type="dxa"/>
          </w:tcPr>
          <w:p w14:paraId="10B30296" w14:textId="77777777" w:rsidR="00443D9C" w:rsidRPr="006F6412" w:rsidRDefault="00443D9C" w:rsidP="0037319A">
            <w:pPr>
              <w:jc w:val="both"/>
            </w:pPr>
          </w:p>
        </w:tc>
        <w:tc>
          <w:tcPr>
            <w:tcW w:w="1596" w:type="dxa"/>
          </w:tcPr>
          <w:p w14:paraId="3E76F8C1" w14:textId="77777777" w:rsidR="00443D9C" w:rsidRPr="006F6412" w:rsidRDefault="00443D9C" w:rsidP="0037319A">
            <w:pPr>
              <w:jc w:val="both"/>
            </w:pPr>
          </w:p>
        </w:tc>
        <w:tc>
          <w:tcPr>
            <w:tcW w:w="1596" w:type="dxa"/>
          </w:tcPr>
          <w:p w14:paraId="7531C9CB" w14:textId="77777777" w:rsidR="00443D9C" w:rsidRPr="006F6412" w:rsidRDefault="00443D9C" w:rsidP="0037319A">
            <w:pPr>
              <w:jc w:val="both"/>
            </w:pPr>
          </w:p>
        </w:tc>
        <w:tc>
          <w:tcPr>
            <w:tcW w:w="1596" w:type="dxa"/>
          </w:tcPr>
          <w:p w14:paraId="12176E1B" w14:textId="77777777" w:rsidR="00443D9C" w:rsidRPr="006F6412" w:rsidRDefault="00443D9C" w:rsidP="0037319A">
            <w:pPr>
              <w:jc w:val="both"/>
            </w:pPr>
          </w:p>
        </w:tc>
      </w:tr>
      <w:tr w:rsidR="00443D9C" w:rsidRPr="006F6412" w14:paraId="7EC38D6C" w14:textId="77777777" w:rsidTr="0037319A">
        <w:tc>
          <w:tcPr>
            <w:tcW w:w="738" w:type="dxa"/>
          </w:tcPr>
          <w:p w14:paraId="7E7BCAB0" w14:textId="77777777" w:rsidR="00443D9C" w:rsidRPr="006F6412" w:rsidRDefault="00443D9C" w:rsidP="0037319A">
            <w:pPr>
              <w:jc w:val="both"/>
            </w:pPr>
          </w:p>
        </w:tc>
        <w:tc>
          <w:tcPr>
            <w:tcW w:w="2454" w:type="dxa"/>
          </w:tcPr>
          <w:p w14:paraId="6E1BCA87" w14:textId="77777777" w:rsidR="00443D9C" w:rsidRPr="006F6412" w:rsidRDefault="00443D9C" w:rsidP="0037319A">
            <w:pPr>
              <w:jc w:val="both"/>
            </w:pPr>
          </w:p>
        </w:tc>
        <w:tc>
          <w:tcPr>
            <w:tcW w:w="1596" w:type="dxa"/>
          </w:tcPr>
          <w:p w14:paraId="3B35A257" w14:textId="77777777" w:rsidR="00443D9C" w:rsidRPr="006F6412" w:rsidRDefault="00443D9C" w:rsidP="0037319A">
            <w:pPr>
              <w:jc w:val="both"/>
            </w:pPr>
          </w:p>
        </w:tc>
        <w:tc>
          <w:tcPr>
            <w:tcW w:w="1596" w:type="dxa"/>
          </w:tcPr>
          <w:p w14:paraId="13A1C2D8" w14:textId="77777777" w:rsidR="00443D9C" w:rsidRPr="006F6412" w:rsidRDefault="00443D9C" w:rsidP="0037319A">
            <w:pPr>
              <w:jc w:val="both"/>
            </w:pPr>
          </w:p>
        </w:tc>
        <w:tc>
          <w:tcPr>
            <w:tcW w:w="1596" w:type="dxa"/>
          </w:tcPr>
          <w:p w14:paraId="3FBC86C6" w14:textId="77777777" w:rsidR="00443D9C" w:rsidRPr="006F6412" w:rsidRDefault="00443D9C" w:rsidP="0037319A">
            <w:pPr>
              <w:jc w:val="both"/>
            </w:pPr>
          </w:p>
        </w:tc>
        <w:tc>
          <w:tcPr>
            <w:tcW w:w="1596" w:type="dxa"/>
          </w:tcPr>
          <w:p w14:paraId="3E8B3D83" w14:textId="77777777" w:rsidR="00443D9C" w:rsidRPr="006F6412" w:rsidRDefault="00443D9C" w:rsidP="0037319A">
            <w:pPr>
              <w:jc w:val="both"/>
            </w:pPr>
          </w:p>
        </w:tc>
      </w:tr>
      <w:tr w:rsidR="00443D9C" w:rsidRPr="006F6412" w14:paraId="6376E0E1" w14:textId="77777777" w:rsidTr="0037319A">
        <w:tc>
          <w:tcPr>
            <w:tcW w:w="9576" w:type="dxa"/>
            <w:gridSpan w:val="6"/>
          </w:tcPr>
          <w:p w14:paraId="2F156956" w14:textId="77777777" w:rsidR="00443D9C" w:rsidRPr="006F6412" w:rsidRDefault="00443D9C" w:rsidP="0037319A">
            <w:pPr>
              <w:jc w:val="center"/>
            </w:pPr>
            <w:r w:rsidRPr="006F6412">
              <w:t>TOTAL AJUTOR DE MINIMIS PRIMIT</w:t>
            </w:r>
          </w:p>
        </w:tc>
      </w:tr>
    </w:tbl>
    <w:p w14:paraId="23B3FBCF" w14:textId="77777777" w:rsidR="0061577E" w:rsidRDefault="0061577E" w:rsidP="00443D9C">
      <w:pPr>
        <w:jc w:val="both"/>
        <w:rPr>
          <w:b/>
          <w:u w:val="single"/>
        </w:rPr>
      </w:pPr>
    </w:p>
    <w:p w14:paraId="629E135E" w14:textId="77777777" w:rsidR="00443D9C" w:rsidRPr="006F6412" w:rsidRDefault="00443D9C" w:rsidP="00443D9C">
      <w:pPr>
        <w:jc w:val="both"/>
        <w:rPr>
          <w:b/>
          <w:u w:val="single"/>
        </w:rPr>
      </w:pPr>
      <w:r w:rsidRPr="006F6412">
        <w:rPr>
          <w:b/>
          <w:u w:val="single"/>
        </w:rPr>
        <w:t>PRECIZARE:</w:t>
      </w:r>
    </w:p>
    <w:p w14:paraId="6559F21C" w14:textId="77777777" w:rsidR="00443D9C" w:rsidRPr="006F6412" w:rsidRDefault="00443D9C" w:rsidP="00443D9C">
      <w:pPr>
        <w:jc w:val="both"/>
      </w:pPr>
      <w:r w:rsidRPr="006F6412">
        <w:t>* În cazul fuziunilor sau al achiziţiilor, se iau în considerare toate ajutoarele de minimis anterioare acordate tuturor întreprinderilor care fuzionează. Ajutoarele de minimis acordate legal înainte de fuziune sau achiziţie rămân legal acordate.</w:t>
      </w:r>
    </w:p>
    <w:p w14:paraId="46AA0AC4" w14:textId="77777777" w:rsidR="00443D9C" w:rsidRPr="006F6412" w:rsidRDefault="00443D9C" w:rsidP="00443D9C">
      <w:pPr>
        <w:jc w:val="both"/>
      </w:pPr>
      <w:r w:rsidRPr="006F6412">
        <w:t>** În cazul în care o întreprindere se împarte în două sau mai multe întreprinderi separate, ajutoarele de minimis acordate înainte de separare se alocă întreprinderii care a beneficiat de acestea, și anume, în principiu, întreprinderii care preia activităţile pentru care au fost utilizate ajutoarele de minimis. În cazul în care o astfel de alocare nu este posibilă, ajutoarele de minimis se alocă proporţional pe baza valorii contabile a capitalului social al noilor întreprinderi la data la care separarea produce efecte.</w:t>
      </w:r>
    </w:p>
    <w:p w14:paraId="046BDEF1" w14:textId="77777777" w:rsidR="00443D9C" w:rsidRPr="006F6412" w:rsidRDefault="00443D9C" w:rsidP="00443D9C">
      <w:pPr>
        <w:jc w:val="both"/>
      </w:pPr>
      <w:r w:rsidRPr="006F6412">
        <w:t>Prezenta declaraţie este elaborată în conformitate cu prevederile Regulamentului UE nr. 1407/2013 al Comisiei din 18 decembrie 2013 privind aplicarea articolelor 107 şi 108 din Tratatul privind funcţionarea Uniunii Europene ajutoarelor de minimis, publicat în Jurnalul Oficial al UE L 352/1/24.12.2013.</w:t>
      </w:r>
    </w:p>
    <w:p w14:paraId="61AADCBD" w14:textId="0B516954" w:rsidR="0020107F" w:rsidRPr="006F6412" w:rsidRDefault="0020107F" w:rsidP="00E844DE">
      <w:pPr>
        <w:jc w:val="both"/>
      </w:pPr>
    </w:p>
    <w:p w14:paraId="29A71EC2" w14:textId="506B53D9" w:rsidR="003A2BEB" w:rsidRPr="006F6412" w:rsidRDefault="00E844DE" w:rsidP="00BA500E">
      <w:pPr>
        <w:pStyle w:val="ListParagraph"/>
        <w:numPr>
          <w:ilvl w:val="0"/>
          <w:numId w:val="31"/>
        </w:numPr>
        <w:spacing w:after="160"/>
        <w:jc w:val="both"/>
      </w:pPr>
      <w:bookmarkStart w:id="3" w:name="_Ref51253810"/>
      <w:r w:rsidRPr="006F6412">
        <w:rPr>
          <w:b/>
          <w:i/>
        </w:rPr>
        <w:t>(</w:t>
      </w:r>
      <w:r w:rsidRPr="006F6412">
        <w:rPr>
          <w:b/>
          <w:i/>
          <w:color w:val="0070C0"/>
        </w:rPr>
        <w:t>completaţi cu denumirea organizaţiei solicitante/ a liderului de parteneriat/a fiecărui membru al parteneriatului)</w:t>
      </w:r>
      <w:r w:rsidRPr="006F6412">
        <w:rPr>
          <w:b/>
          <w:i/>
          <w:iCs/>
          <w:lang w:eastAsia="sk-SK"/>
        </w:rPr>
        <w:t xml:space="preserve"> </w:t>
      </w:r>
      <w:r w:rsidRPr="006F6412">
        <w:t>se încadrează într-una din următoarele categorii de solicitanti eligibili:</w:t>
      </w:r>
      <w:bookmarkEnd w:id="3"/>
      <w:r w:rsidRPr="006F6412">
        <w:t xml:space="preserve"> </w:t>
      </w:r>
    </w:p>
    <w:p w14:paraId="7755EFD7" w14:textId="0B53BACB" w:rsidR="00E844DE" w:rsidRPr="006F6412" w:rsidRDefault="00E844DE" w:rsidP="00943A04">
      <w:pPr>
        <w:pStyle w:val="ListParagraph"/>
        <w:numPr>
          <w:ilvl w:val="0"/>
          <w:numId w:val="9"/>
        </w:numPr>
        <w:spacing w:after="160"/>
        <w:jc w:val="both"/>
      </w:pPr>
      <w:r w:rsidRPr="006F6412">
        <w:rPr>
          <w:color w:val="000000" w:themeColor="text1"/>
        </w:rPr>
        <w:t>unitățile administrativ teritoriale locale/județene în parteneriat cu universități, institute de cercetare, ONG-uri, alte entități publice sau private de cercetare-dezvoltare-inovare, microîntreprinderi/întreprinderi mici, mijlocii și mari;</w:t>
      </w:r>
    </w:p>
    <w:p w14:paraId="36DEFD39" w14:textId="77777777" w:rsidR="00E844DE" w:rsidRPr="006F6412" w:rsidRDefault="00E844DE" w:rsidP="00943A04">
      <w:pPr>
        <w:pStyle w:val="ListParagraph"/>
        <w:numPr>
          <w:ilvl w:val="0"/>
          <w:numId w:val="9"/>
        </w:numPr>
        <w:spacing w:after="200" w:line="276" w:lineRule="auto"/>
        <w:jc w:val="both"/>
      </w:pPr>
      <w:r w:rsidRPr="006F6412">
        <w:rPr>
          <w:color w:val="000000" w:themeColor="text1"/>
        </w:rPr>
        <w:t xml:space="preserve">parteneriate între universități, institute de cercetare, ONG-uri, alte entități publice sau private de </w:t>
      </w:r>
      <w:r w:rsidRPr="006F6412">
        <w:t xml:space="preserve">cercetare-dezvoltare-inovare, microîntreprinderile și/sau întreprinderile mici, mijlocii și mari; </w:t>
      </w:r>
    </w:p>
    <w:p w14:paraId="23A53FC3" w14:textId="77777777" w:rsidR="00E844DE" w:rsidRPr="006F6412" w:rsidRDefault="00E844DE" w:rsidP="00943A04">
      <w:pPr>
        <w:pStyle w:val="ListParagraph"/>
        <w:numPr>
          <w:ilvl w:val="0"/>
          <w:numId w:val="9"/>
        </w:numPr>
        <w:spacing w:after="200" w:line="276" w:lineRule="auto"/>
        <w:jc w:val="both"/>
      </w:pPr>
      <w:r w:rsidRPr="006F6412">
        <w:rPr>
          <w:color w:val="000000" w:themeColor="text1"/>
        </w:rPr>
        <w:t xml:space="preserve">universități; </w:t>
      </w:r>
    </w:p>
    <w:p w14:paraId="158BDD55" w14:textId="77777777" w:rsidR="00E844DE" w:rsidRPr="006F6412" w:rsidRDefault="00E844DE" w:rsidP="00943A04">
      <w:pPr>
        <w:pStyle w:val="ListParagraph"/>
        <w:numPr>
          <w:ilvl w:val="0"/>
          <w:numId w:val="9"/>
        </w:numPr>
        <w:spacing w:after="200" w:line="276" w:lineRule="auto"/>
        <w:jc w:val="both"/>
      </w:pPr>
      <w:r w:rsidRPr="006F6412">
        <w:rPr>
          <w:color w:val="000000" w:themeColor="text1"/>
        </w:rPr>
        <w:t xml:space="preserve">institute de cercetare; </w:t>
      </w:r>
    </w:p>
    <w:p w14:paraId="31B6AFEA" w14:textId="77777777" w:rsidR="00E844DE" w:rsidRPr="006F6412" w:rsidRDefault="00E844DE" w:rsidP="00943A04">
      <w:pPr>
        <w:pStyle w:val="ListParagraph"/>
        <w:numPr>
          <w:ilvl w:val="0"/>
          <w:numId w:val="9"/>
        </w:numPr>
        <w:spacing w:after="200" w:line="276" w:lineRule="auto"/>
        <w:jc w:val="both"/>
      </w:pPr>
      <w:r w:rsidRPr="006F6412">
        <w:rPr>
          <w:color w:val="000000" w:themeColor="text1"/>
        </w:rPr>
        <w:t>organizații neguvernamentale (ONG-uri);</w:t>
      </w:r>
    </w:p>
    <w:p w14:paraId="48877A06" w14:textId="77777777" w:rsidR="00E844DE" w:rsidRPr="006F6412" w:rsidRDefault="00E844DE" w:rsidP="00943A04">
      <w:pPr>
        <w:pStyle w:val="ListParagraph"/>
        <w:numPr>
          <w:ilvl w:val="0"/>
          <w:numId w:val="9"/>
        </w:numPr>
        <w:spacing w:after="200" w:line="276" w:lineRule="auto"/>
        <w:jc w:val="both"/>
      </w:pPr>
      <w:r w:rsidRPr="006F6412">
        <w:rPr>
          <w:color w:val="000000" w:themeColor="text1"/>
        </w:rPr>
        <w:t>entități publice sau private de cercetare-dezvoltare-inovare;</w:t>
      </w:r>
    </w:p>
    <w:p w14:paraId="1061261A" w14:textId="77777777" w:rsidR="00E844DE" w:rsidRPr="006F6412" w:rsidRDefault="00E844DE" w:rsidP="00943A04">
      <w:pPr>
        <w:pStyle w:val="ListParagraph"/>
        <w:numPr>
          <w:ilvl w:val="0"/>
          <w:numId w:val="9"/>
        </w:numPr>
        <w:spacing w:after="200" w:line="276" w:lineRule="auto"/>
        <w:jc w:val="both"/>
      </w:pPr>
      <w:r w:rsidRPr="006F6412">
        <w:rPr>
          <w:color w:val="000000" w:themeColor="text1"/>
        </w:rPr>
        <w:t>microîntreprinderi;</w:t>
      </w:r>
    </w:p>
    <w:p w14:paraId="79FF78D3" w14:textId="52E82391" w:rsidR="00E844DE" w:rsidRPr="006F6412" w:rsidRDefault="00E844DE" w:rsidP="00943A04">
      <w:pPr>
        <w:pStyle w:val="ListParagraph"/>
        <w:numPr>
          <w:ilvl w:val="0"/>
          <w:numId w:val="9"/>
        </w:numPr>
        <w:spacing w:after="200" w:line="276" w:lineRule="auto"/>
        <w:jc w:val="both"/>
      </w:pPr>
      <w:r w:rsidRPr="006F6412">
        <w:rPr>
          <w:color w:val="000000" w:themeColor="text1"/>
        </w:rPr>
        <w:t>întreprinderi mici, mijlocii și mari.</w:t>
      </w:r>
    </w:p>
    <w:p w14:paraId="2EA94226" w14:textId="77777777" w:rsidR="008C73EF" w:rsidRPr="006F6412" w:rsidRDefault="008C73EF" w:rsidP="008C73EF">
      <w:pPr>
        <w:pStyle w:val="ListParagraph"/>
        <w:spacing w:after="200" w:line="276" w:lineRule="auto"/>
        <w:jc w:val="both"/>
      </w:pPr>
    </w:p>
    <w:p w14:paraId="2DAE4527" w14:textId="5E9CDADD" w:rsidR="00E844DE" w:rsidRPr="006F6412" w:rsidRDefault="006F05B7" w:rsidP="00BA500E">
      <w:pPr>
        <w:pStyle w:val="ListParagraph"/>
        <w:numPr>
          <w:ilvl w:val="0"/>
          <w:numId w:val="31"/>
        </w:numPr>
        <w:spacing w:after="200" w:line="276" w:lineRule="auto"/>
        <w:jc w:val="both"/>
      </w:pPr>
      <w:r w:rsidRPr="006F6412">
        <w:rPr>
          <w:b/>
          <w:i/>
          <w:iCs/>
          <w:lang w:eastAsia="sk-SK"/>
        </w:rPr>
        <w:lastRenderedPageBreak/>
        <w:t>(</w:t>
      </w:r>
      <w:r w:rsidRPr="006F6412">
        <w:rPr>
          <w:b/>
          <w:i/>
          <w:color w:val="0070C0"/>
        </w:rPr>
        <w:t>completaţi cu denumirea organizaţiei solicitante/a liderului de parteneriat/a fiecărui membru al parteneriatului)</w:t>
      </w:r>
      <w:r w:rsidRPr="006F6412">
        <w:rPr>
          <w:b/>
          <w:i/>
          <w:iCs/>
          <w:lang w:eastAsia="sk-SK"/>
        </w:rPr>
        <w:t xml:space="preserve"> </w:t>
      </w:r>
      <w:r w:rsidRPr="006F6412">
        <w:rPr>
          <w:bCs/>
          <w:lang w:eastAsia="sk-SK"/>
        </w:rPr>
        <w:t>e</w:t>
      </w:r>
      <w:r w:rsidRPr="006F6412">
        <w:rPr>
          <w:rFonts w:eastAsia="Calibri"/>
          <w:bCs/>
        </w:rPr>
        <w:t>ste legal constituit</w:t>
      </w:r>
      <w:r w:rsidR="008C73EF" w:rsidRPr="006F6412">
        <w:rPr>
          <w:rFonts w:eastAsia="Calibri"/>
          <w:bCs/>
        </w:rPr>
        <w:t>a</w:t>
      </w:r>
      <w:r w:rsidRPr="006F6412">
        <w:rPr>
          <w:rFonts w:eastAsia="Calibri"/>
          <w:bCs/>
        </w:rPr>
        <w:t xml:space="preserve"> în România</w:t>
      </w:r>
      <w:r w:rsidR="00493673">
        <w:rPr>
          <w:rFonts w:eastAsia="Calibri"/>
          <w:bCs/>
        </w:rPr>
        <w:t>.</w:t>
      </w:r>
    </w:p>
    <w:p w14:paraId="119FB466" w14:textId="77777777" w:rsidR="00E844DE" w:rsidRPr="006F6412" w:rsidRDefault="00E844DE" w:rsidP="00E844DE">
      <w:pPr>
        <w:pStyle w:val="ListParagraph"/>
        <w:spacing w:after="160"/>
        <w:ind w:left="567"/>
        <w:rPr>
          <w:b/>
          <w:i/>
          <w:iCs/>
          <w:color w:val="0070C0"/>
          <w:lang w:eastAsia="sk-SK"/>
        </w:rPr>
      </w:pPr>
    </w:p>
    <w:p w14:paraId="28187AC4" w14:textId="446F924A" w:rsidR="00E844DE" w:rsidRPr="006F6412" w:rsidRDefault="00DC5DF8" w:rsidP="00BA500E">
      <w:pPr>
        <w:pStyle w:val="ListParagraph"/>
        <w:numPr>
          <w:ilvl w:val="0"/>
          <w:numId w:val="31"/>
        </w:numPr>
        <w:spacing w:after="160"/>
        <w:jc w:val="both"/>
        <w:rPr>
          <w:b/>
          <w:i/>
          <w:iCs/>
          <w:color w:val="0070C0"/>
          <w:lang w:eastAsia="sk-SK"/>
        </w:rPr>
      </w:pPr>
      <w:r w:rsidRPr="006F6412">
        <w:rPr>
          <w:b/>
          <w:bCs/>
          <w:i/>
          <w:color w:val="0070C0"/>
          <w:lang w:eastAsia="sk-SK"/>
        </w:rPr>
        <w:t>(</w:t>
      </w:r>
      <w:r w:rsidR="00E844DE" w:rsidRPr="006F6412">
        <w:rPr>
          <w:b/>
          <w:bCs/>
          <w:i/>
          <w:color w:val="0070C0"/>
          <w:lang w:eastAsia="sk-SK"/>
        </w:rPr>
        <w:t xml:space="preserve">Completaţi cu denumirea organizaţiei solicitante/a liderului de parteneriat/a fiecărui membru al parteneriatului) </w:t>
      </w:r>
      <w:r w:rsidR="00E844DE" w:rsidRPr="006F6412">
        <w:rPr>
          <w:bCs/>
          <w:lang w:eastAsia="sk-SK"/>
        </w:rPr>
        <w:t>declar că îndepline</w:t>
      </w:r>
      <w:r w:rsidR="0061141B" w:rsidRPr="006F6412">
        <w:rPr>
          <w:bCs/>
          <w:lang w:eastAsia="sk-SK"/>
        </w:rPr>
        <w:t>sc toate criteriile de acordare a</w:t>
      </w:r>
      <w:r w:rsidRPr="006F6412">
        <w:rPr>
          <w:bCs/>
          <w:lang w:eastAsia="sk-SK"/>
        </w:rPr>
        <w:t xml:space="preserve"> ajutorului </w:t>
      </w:r>
      <w:r w:rsidR="00E844DE" w:rsidRPr="006F6412">
        <w:rPr>
          <w:bCs/>
          <w:lang w:eastAsia="sk-SK"/>
        </w:rPr>
        <w:t xml:space="preserve">pe care </w:t>
      </w:r>
      <w:r w:rsidR="0061141B" w:rsidRPr="006F6412">
        <w:rPr>
          <w:bCs/>
          <w:lang w:eastAsia="sk-SK"/>
        </w:rPr>
        <w:t>il</w:t>
      </w:r>
      <w:r w:rsidR="00E844DE" w:rsidRPr="006F6412">
        <w:rPr>
          <w:bCs/>
          <w:lang w:eastAsia="sk-SK"/>
        </w:rPr>
        <w:t xml:space="preserve"> solicit în cadrul </w:t>
      </w:r>
      <w:r w:rsidR="008F395E" w:rsidRPr="006F6412">
        <w:rPr>
          <w:bCs/>
          <w:lang w:eastAsia="sk-SK"/>
        </w:rPr>
        <w:t xml:space="preserve">documentației </w:t>
      </w:r>
      <w:r w:rsidR="0061141B" w:rsidRPr="006F6412">
        <w:rPr>
          <w:bCs/>
          <w:lang w:eastAsia="sk-SK"/>
        </w:rPr>
        <w:t>de finan</w:t>
      </w:r>
      <w:r w:rsidR="00322815" w:rsidRPr="006F6412">
        <w:rPr>
          <w:bCs/>
          <w:lang w:eastAsia="sk-SK"/>
        </w:rPr>
        <w:t>ţ</w:t>
      </w:r>
      <w:r w:rsidRPr="006F6412">
        <w:rPr>
          <w:bCs/>
          <w:lang w:eastAsia="sk-SK"/>
        </w:rPr>
        <w:t xml:space="preserve">are cu titlul </w:t>
      </w:r>
      <w:r w:rsidRPr="006F6412">
        <w:rPr>
          <w:b/>
          <w:bCs/>
          <w:i/>
          <w:color w:val="0070C0"/>
          <w:lang w:eastAsia="sk-SK"/>
        </w:rPr>
        <w:t>[completati cu titlul proiectului</w:t>
      </w:r>
      <w:r w:rsidRPr="006F6412">
        <w:rPr>
          <w:b/>
          <w:i/>
          <w:iCs/>
          <w:color w:val="0070C0"/>
          <w:lang w:eastAsia="sk-SK"/>
        </w:rPr>
        <w:t>]</w:t>
      </w:r>
    </w:p>
    <w:p w14:paraId="4CB85C05" w14:textId="77777777" w:rsidR="00E844DE" w:rsidRPr="006F6412" w:rsidRDefault="00E844DE" w:rsidP="00E844DE">
      <w:pPr>
        <w:pStyle w:val="ListParagraph"/>
        <w:spacing w:after="160"/>
        <w:ind w:left="567"/>
        <w:rPr>
          <w:b/>
          <w:i/>
          <w:iCs/>
          <w:color w:val="0070C0"/>
          <w:lang w:eastAsia="sk-SK"/>
        </w:rPr>
      </w:pPr>
    </w:p>
    <w:p w14:paraId="63E7D43D" w14:textId="77777777" w:rsidR="00E844DE" w:rsidRPr="006F6412" w:rsidRDefault="00E844DE" w:rsidP="00E844DE">
      <w:pPr>
        <w:pStyle w:val="ListParagraph"/>
        <w:spacing w:after="160"/>
        <w:ind w:left="567"/>
        <w:rPr>
          <w:b/>
          <w:i/>
          <w:iCs/>
          <w:color w:val="0070C0"/>
          <w:lang w:eastAsia="sk-SK"/>
        </w:rPr>
      </w:pPr>
    </w:p>
    <w:p w14:paraId="4FC61AA6" w14:textId="355C97DF" w:rsidR="00E844DE" w:rsidRPr="006F6412" w:rsidRDefault="00E844DE" w:rsidP="00BA500E">
      <w:pPr>
        <w:pStyle w:val="ListParagraph"/>
        <w:numPr>
          <w:ilvl w:val="0"/>
          <w:numId w:val="31"/>
        </w:numPr>
        <w:spacing w:after="160"/>
        <w:jc w:val="both"/>
      </w:pPr>
      <w:r w:rsidRPr="006F6412">
        <w:rPr>
          <w:b/>
          <w:i/>
          <w:color w:val="0070C0"/>
        </w:rPr>
        <w:t>(</w:t>
      </w:r>
      <w:r w:rsidRPr="006F6412">
        <w:rPr>
          <w:b/>
          <w:i/>
          <w:iCs/>
          <w:color w:val="0070C0"/>
          <w:lang w:eastAsia="sk-SK"/>
        </w:rPr>
        <w:t>Completaţi cu denumirea organizaţiei solicitante/liderul de parteneriat și membrii parteneriatului</w:t>
      </w:r>
      <w:r w:rsidRPr="006F6412">
        <w:rPr>
          <w:b/>
          <w:bCs/>
          <w:i/>
          <w:color w:val="0070C0"/>
          <w:lang w:eastAsia="sk-SK"/>
        </w:rPr>
        <w:t xml:space="preserve">, </w:t>
      </w:r>
      <w:r w:rsidR="00493673">
        <w:rPr>
          <w:b/>
          <w:bCs/>
          <w:i/>
          <w:color w:val="0070C0"/>
          <w:lang w:eastAsia="sk-SK"/>
        </w:rPr>
        <w:t>î</w:t>
      </w:r>
      <w:r w:rsidRPr="006F6412">
        <w:rPr>
          <w:b/>
          <w:bCs/>
          <w:i/>
          <w:color w:val="0070C0"/>
          <w:lang w:eastAsia="sk-SK"/>
        </w:rPr>
        <w:t>n conformitate cu prevederile acordului de parteneriat</w:t>
      </w:r>
      <w:r w:rsidRPr="006F6412">
        <w:rPr>
          <w:b/>
          <w:i/>
          <w:iCs/>
          <w:color w:val="0070C0"/>
          <w:lang w:eastAsia="sk-SK"/>
        </w:rPr>
        <w:t xml:space="preserve">) </w:t>
      </w:r>
      <w:r w:rsidRPr="006F6412">
        <w:t>are/au împreună capacitatea financiară de a implementa proiectul, respectiv de a asigura:</w:t>
      </w:r>
    </w:p>
    <w:p w14:paraId="5E4434E7" w14:textId="77777777" w:rsidR="00E844DE" w:rsidRPr="006F6412" w:rsidRDefault="00E844DE" w:rsidP="00104C71">
      <w:pPr>
        <w:pStyle w:val="ListParagraph"/>
        <w:numPr>
          <w:ilvl w:val="1"/>
          <w:numId w:val="5"/>
        </w:numPr>
        <w:spacing w:after="160"/>
        <w:jc w:val="both"/>
      </w:pPr>
      <w:r w:rsidRPr="006F6412">
        <w:t xml:space="preserve">finanţarea cheltuielilor neeligibile ale proiectului, unde este cazul şi </w:t>
      </w:r>
    </w:p>
    <w:p w14:paraId="79AE5875" w14:textId="77777777" w:rsidR="00E844DE" w:rsidRPr="006F6412" w:rsidRDefault="00E844DE" w:rsidP="00104C71">
      <w:pPr>
        <w:pStyle w:val="ListParagraph"/>
        <w:numPr>
          <w:ilvl w:val="1"/>
          <w:numId w:val="5"/>
        </w:numPr>
        <w:spacing w:after="160"/>
        <w:jc w:val="both"/>
      </w:pPr>
      <w:r w:rsidRPr="006F6412">
        <w:t>resursele financiare necesare implementării optime a proiectului în condiţiile rambursării ulterioare a cheltuielilor eligibile din instrumente structurale.</w:t>
      </w:r>
    </w:p>
    <w:p w14:paraId="5521810D" w14:textId="322D807D" w:rsidR="00E348AC" w:rsidRPr="006F6412" w:rsidRDefault="00E348AC" w:rsidP="00104C71">
      <w:pPr>
        <w:spacing w:after="160"/>
        <w:jc w:val="both"/>
        <w:rPr>
          <w:b/>
          <w:i/>
          <w:iCs/>
          <w:color w:val="0070C0"/>
          <w:lang w:eastAsia="sk-SK"/>
        </w:rPr>
      </w:pPr>
    </w:p>
    <w:p w14:paraId="5069991B" w14:textId="074BEF90" w:rsidR="00802115" w:rsidRPr="006F6412" w:rsidRDefault="00802115" w:rsidP="00BA500E">
      <w:pPr>
        <w:pStyle w:val="ListParagraph"/>
        <w:numPr>
          <w:ilvl w:val="0"/>
          <w:numId w:val="31"/>
        </w:numPr>
        <w:spacing w:after="160"/>
        <w:jc w:val="both"/>
      </w:pPr>
      <w:r w:rsidRPr="006F6412">
        <w:t xml:space="preserve">(daca este cazul) Subsemnatul, reprezentantul legal al </w:t>
      </w:r>
      <w:r w:rsidRPr="006F6412">
        <w:rPr>
          <w:b/>
          <w:i/>
          <w:iCs/>
          <w:color w:val="0070C0"/>
          <w:lang w:eastAsia="sk-SK"/>
        </w:rPr>
        <w:t>(Completaţi cu denumirea organizaţiei solicitante</w:t>
      </w:r>
      <w:r w:rsidRPr="006F6412">
        <w:rPr>
          <w:b/>
          <w:i/>
          <w:color w:val="0070C0"/>
        </w:rPr>
        <w:t>/</w:t>
      </w:r>
      <w:r w:rsidRPr="006F6412">
        <w:rPr>
          <w:b/>
          <w:i/>
          <w:iCs/>
          <w:color w:val="0070C0"/>
          <w:lang w:eastAsia="sk-SK"/>
        </w:rPr>
        <w:t xml:space="preserve">a </w:t>
      </w:r>
      <w:r w:rsidRPr="006F6412">
        <w:rPr>
          <w:b/>
          <w:bCs/>
          <w:i/>
          <w:color w:val="0070C0"/>
          <w:lang w:eastAsia="sk-SK"/>
        </w:rPr>
        <w:t>liderului de parteneriat/a fiecărui membru al parteneriatului</w:t>
      </w:r>
      <w:r w:rsidRPr="006F6412">
        <w:rPr>
          <w:b/>
          <w:i/>
          <w:iCs/>
          <w:color w:val="0070C0"/>
          <w:lang w:eastAsia="sk-SK"/>
        </w:rPr>
        <w:t xml:space="preserve">) </w:t>
      </w:r>
      <w:r w:rsidRPr="006F6412">
        <w:rPr>
          <w:bCs/>
          <w:lang w:eastAsia="sk-SK"/>
        </w:rPr>
        <w:t>declar ca</w:t>
      </w:r>
      <w:r w:rsidRPr="006F6412">
        <w:rPr>
          <w:b/>
          <w:i/>
          <w:iCs/>
          <w:lang w:eastAsia="sk-SK"/>
        </w:rPr>
        <w:t xml:space="preserve"> </w:t>
      </w:r>
      <w:r w:rsidRPr="006F6412">
        <w:rPr>
          <w:rFonts w:eastAsia="Calibri"/>
          <w:bCs/>
        </w:rPr>
        <w:t xml:space="preserve">in cazul proiectelor de investiție </w:t>
      </w:r>
      <w:r w:rsidR="00493673">
        <w:rPr>
          <w:rFonts w:eastAsia="Calibri"/>
          <w:bCs/>
        </w:rPr>
        <w:t xml:space="preserve">în domenii aferente specializării inteligente </w:t>
      </w:r>
      <w:r w:rsidRPr="006F6412">
        <w:rPr>
          <w:rFonts w:eastAsia="Calibri"/>
          <w:bCs/>
        </w:rPr>
        <w:t>care sunt propuse în parteneriat, entităţile finanţate din fonduri publice au stabilit parteneriate cu alte entităţi din sectorul privat, prin aplicarea unei proceduri de selecţie a acestora, care respectă, cel puţin, principiile transparenţei, tratamentului legal, nediscriminării şi utilizării eficiente a fondurilor publice;</w:t>
      </w:r>
    </w:p>
    <w:p w14:paraId="619947EF" w14:textId="77777777" w:rsidR="00802115" w:rsidRPr="006F6412" w:rsidRDefault="00802115" w:rsidP="00104C71">
      <w:pPr>
        <w:pStyle w:val="ListParagraph"/>
        <w:spacing w:after="160"/>
        <w:ind w:left="502"/>
        <w:jc w:val="both"/>
        <w:rPr>
          <w:b/>
          <w:i/>
          <w:iCs/>
          <w:color w:val="0070C0"/>
          <w:lang w:eastAsia="sk-SK"/>
        </w:rPr>
      </w:pPr>
    </w:p>
    <w:p w14:paraId="79CD1B92" w14:textId="77777777" w:rsidR="00E844DE" w:rsidRPr="006F6412" w:rsidRDefault="00E844DE" w:rsidP="00104C71">
      <w:pPr>
        <w:pStyle w:val="ListParagraph"/>
        <w:spacing w:after="160"/>
        <w:ind w:left="567"/>
        <w:jc w:val="both"/>
      </w:pPr>
    </w:p>
    <w:p w14:paraId="4CA7BA82" w14:textId="26A25B6C" w:rsidR="00E844DE" w:rsidRPr="006F6412" w:rsidRDefault="00E844DE" w:rsidP="00BA500E">
      <w:pPr>
        <w:pStyle w:val="ListParagraph"/>
        <w:numPr>
          <w:ilvl w:val="0"/>
          <w:numId w:val="31"/>
        </w:numPr>
        <w:spacing w:after="160"/>
        <w:jc w:val="both"/>
      </w:pPr>
      <w:r w:rsidRPr="006F6412">
        <w:rPr>
          <w:b/>
          <w:i/>
          <w:iCs/>
          <w:color w:val="0070C0"/>
          <w:lang w:eastAsia="sk-SK"/>
        </w:rPr>
        <w:t xml:space="preserve">(Completaţi cu denumirea organizaţiei solicitante/organizației </w:t>
      </w:r>
      <w:r w:rsidRPr="006F6412">
        <w:rPr>
          <w:b/>
          <w:bCs/>
          <w:i/>
          <w:color w:val="0070C0"/>
          <w:lang w:eastAsia="sk-SK"/>
        </w:rPr>
        <w:t>liderului de parteneriat/a fiecărui membru al parteneriatului</w:t>
      </w:r>
      <w:r w:rsidRPr="006F6412">
        <w:rPr>
          <w:b/>
          <w:i/>
          <w:iCs/>
          <w:color w:val="0070C0"/>
          <w:lang w:eastAsia="sk-SK"/>
        </w:rPr>
        <w:t>)</w:t>
      </w:r>
      <w:r w:rsidRPr="006F6412">
        <w:t xml:space="preserve"> nu se află în următoarele situații începând cu data depunerii </w:t>
      </w:r>
      <w:r w:rsidR="00DC5DF8" w:rsidRPr="006F6412">
        <w:t>documentației</w:t>
      </w:r>
      <w:r w:rsidRPr="006F6412">
        <w:t xml:space="preserve"> de finanţare, pe perioada de evaluare</w:t>
      </w:r>
      <w:r w:rsidR="00827C29" w:rsidRPr="006F6412">
        <w:t xml:space="preserve"> </w:t>
      </w:r>
      <w:r w:rsidRPr="006F6412">
        <w:t>şi contractare:</w:t>
      </w:r>
    </w:p>
    <w:p w14:paraId="026BC397" w14:textId="77777777" w:rsidR="00AD1FB3" w:rsidRPr="006F6412" w:rsidRDefault="00AD1FB3" w:rsidP="00104C71">
      <w:pPr>
        <w:pStyle w:val="ListParagraph"/>
        <w:autoSpaceDE w:val="0"/>
        <w:autoSpaceDN w:val="0"/>
        <w:adjustRightInd w:val="0"/>
        <w:jc w:val="both"/>
        <w:rPr>
          <w:noProof w:val="0"/>
        </w:rPr>
      </w:pPr>
    </w:p>
    <w:p w14:paraId="489A0DBA" w14:textId="77777777" w:rsidR="0001609F" w:rsidRPr="006F6412" w:rsidRDefault="00AD1FB3" w:rsidP="00104C71">
      <w:pPr>
        <w:pStyle w:val="ListParagraph"/>
        <w:numPr>
          <w:ilvl w:val="0"/>
          <w:numId w:val="21"/>
        </w:numPr>
        <w:autoSpaceDE w:val="0"/>
        <w:autoSpaceDN w:val="0"/>
        <w:adjustRightInd w:val="0"/>
        <w:jc w:val="both"/>
        <w:rPr>
          <w:noProof w:val="0"/>
        </w:rPr>
      </w:pPr>
      <w:r w:rsidRPr="006F6412">
        <w:rPr>
          <w:noProof w:val="0"/>
        </w:rPr>
        <w:t xml:space="preserve">solicitantul nu </w:t>
      </w:r>
      <w:proofErr w:type="spellStart"/>
      <w:r w:rsidRPr="006F6412">
        <w:rPr>
          <w:noProof w:val="0"/>
        </w:rPr>
        <w:t>şi</w:t>
      </w:r>
      <w:proofErr w:type="spellEnd"/>
      <w:r w:rsidRPr="006F6412">
        <w:rPr>
          <w:noProof w:val="0"/>
        </w:rPr>
        <w:t xml:space="preserve">-a îndeplinit </w:t>
      </w:r>
      <w:proofErr w:type="spellStart"/>
      <w:r w:rsidRPr="006F6412">
        <w:rPr>
          <w:noProof w:val="0"/>
        </w:rPr>
        <w:t>obligaţiile</w:t>
      </w:r>
      <w:proofErr w:type="spellEnd"/>
      <w:r w:rsidRPr="006F6412">
        <w:rPr>
          <w:noProof w:val="0"/>
        </w:rPr>
        <w:t xml:space="preserve"> de plată a impozitelor, taxelor </w:t>
      </w:r>
      <w:proofErr w:type="spellStart"/>
      <w:r w:rsidRPr="006F6412">
        <w:rPr>
          <w:noProof w:val="0"/>
        </w:rPr>
        <w:t>şi</w:t>
      </w:r>
      <w:proofErr w:type="spellEnd"/>
      <w:r w:rsidRPr="006F6412">
        <w:rPr>
          <w:noProof w:val="0"/>
        </w:rPr>
        <w:t xml:space="preserve"> </w:t>
      </w:r>
      <w:proofErr w:type="spellStart"/>
      <w:r w:rsidRPr="006F6412">
        <w:rPr>
          <w:noProof w:val="0"/>
        </w:rPr>
        <w:t>contribuţiilor</w:t>
      </w:r>
      <w:proofErr w:type="spellEnd"/>
      <w:r w:rsidRPr="006F6412">
        <w:rPr>
          <w:noProof w:val="0"/>
        </w:rPr>
        <w:t xml:space="preserve"> de asigurări sociale către bugetele componente ale bugetului general consolidat (buget de stat, bugete speciale, bugete locale), în conformitate cu prevederile legale în vigoare. Documentele doveditoare se vor solicita la contractare (certificate de atestare fiscală);</w:t>
      </w:r>
    </w:p>
    <w:p w14:paraId="5CFC0D3E" w14:textId="77777777" w:rsidR="0001609F" w:rsidRPr="006F6412" w:rsidRDefault="003D0829" w:rsidP="00104C71">
      <w:pPr>
        <w:pStyle w:val="ListParagraph"/>
        <w:numPr>
          <w:ilvl w:val="0"/>
          <w:numId w:val="21"/>
        </w:numPr>
        <w:autoSpaceDE w:val="0"/>
        <w:autoSpaceDN w:val="0"/>
        <w:adjustRightInd w:val="0"/>
        <w:jc w:val="both"/>
        <w:rPr>
          <w:noProof w:val="0"/>
        </w:rPr>
      </w:pPr>
      <w:r w:rsidRPr="006F6412">
        <w:rPr>
          <w:noProof w:val="0"/>
        </w:rPr>
        <w:t xml:space="preserve">solicitantul se află în stare de faliment sau lichidare, afacerile sale sunt administrate de către un judecător sindic sau </w:t>
      </w:r>
      <w:proofErr w:type="spellStart"/>
      <w:r w:rsidRPr="006F6412">
        <w:rPr>
          <w:noProof w:val="0"/>
        </w:rPr>
        <w:t>activităţile</w:t>
      </w:r>
      <w:proofErr w:type="spellEnd"/>
      <w:r w:rsidRPr="006F6412">
        <w:rPr>
          <w:noProof w:val="0"/>
        </w:rPr>
        <w:t xml:space="preserve"> sale comerciale</w:t>
      </w:r>
      <w:r w:rsidR="00AD1FB3" w:rsidRPr="006F6412">
        <w:rPr>
          <w:noProof w:val="0"/>
        </w:rPr>
        <w:t xml:space="preserve"> </w:t>
      </w:r>
      <w:r w:rsidRPr="006F6412">
        <w:rPr>
          <w:noProof w:val="0"/>
        </w:rPr>
        <w:t xml:space="preserve"> sunt suspendate ori fac obiectul unui aranjament cu</w:t>
      </w:r>
      <w:r w:rsidR="00AD1FB3" w:rsidRPr="006F6412">
        <w:rPr>
          <w:noProof w:val="0"/>
        </w:rPr>
        <w:t xml:space="preserve"> </w:t>
      </w:r>
      <w:r w:rsidRPr="006F6412">
        <w:rPr>
          <w:noProof w:val="0"/>
        </w:rPr>
        <w:t xml:space="preserve">creditorii sau este într-o </w:t>
      </w:r>
      <w:proofErr w:type="spellStart"/>
      <w:r w:rsidRPr="006F6412">
        <w:rPr>
          <w:noProof w:val="0"/>
        </w:rPr>
        <w:t>situaţie</w:t>
      </w:r>
      <w:proofErr w:type="spellEnd"/>
      <w:r w:rsidRPr="006F6412">
        <w:rPr>
          <w:noProof w:val="0"/>
        </w:rPr>
        <w:t xml:space="preserve"> similară cu cele anterioare, reglementată prin lege;</w:t>
      </w:r>
    </w:p>
    <w:p w14:paraId="185F29A9" w14:textId="1138EFC5" w:rsidR="0001609F" w:rsidRPr="006F6412" w:rsidRDefault="00AD1FB3" w:rsidP="00104C71">
      <w:pPr>
        <w:pStyle w:val="ListParagraph"/>
        <w:numPr>
          <w:ilvl w:val="0"/>
          <w:numId w:val="21"/>
        </w:numPr>
        <w:autoSpaceDE w:val="0"/>
        <w:autoSpaceDN w:val="0"/>
        <w:adjustRightInd w:val="0"/>
        <w:jc w:val="both"/>
        <w:rPr>
          <w:noProof w:val="0"/>
        </w:rPr>
      </w:pPr>
      <w:r w:rsidRPr="006F6412">
        <w:rPr>
          <w:noProof w:val="0"/>
        </w:rPr>
        <w:t xml:space="preserve">Sa fie obiectul unui ordin de recuperare neexecutat în urma unei decizii anterioare prin care un ajutor de stat a fost declarat ilegal </w:t>
      </w:r>
      <w:proofErr w:type="spellStart"/>
      <w:r w:rsidRPr="006F6412">
        <w:rPr>
          <w:noProof w:val="0"/>
        </w:rPr>
        <w:t>şi</w:t>
      </w:r>
      <w:proofErr w:type="spellEnd"/>
      <w:r w:rsidRPr="006F6412">
        <w:rPr>
          <w:noProof w:val="0"/>
        </w:rPr>
        <w:t xml:space="preserve"> incompatibil cu </w:t>
      </w:r>
      <w:proofErr w:type="spellStart"/>
      <w:r w:rsidRPr="006F6412">
        <w:rPr>
          <w:noProof w:val="0"/>
        </w:rPr>
        <w:t>piaţa</w:t>
      </w:r>
      <w:proofErr w:type="spellEnd"/>
      <w:r w:rsidRPr="006F6412">
        <w:rPr>
          <w:noProof w:val="0"/>
        </w:rPr>
        <w:t xml:space="preserve"> internă;</w:t>
      </w:r>
    </w:p>
    <w:p w14:paraId="4815B1F7" w14:textId="34E30AC7" w:rsidR="002D352E" w:rsidRPr="006F6412" w:rsidRDefault="002D352E" w:rsidP="005A4BBF">
      <w:pPr>
        <w:pStyle w:val="ListParagraph"/>
        <w:numPr>
          <w:ilvl w:val="0"/>
          <w:numId w:val="21"/>
        </w:numPr>
        <w:autoSpaceDE w:val="0"/>
        <w:autoSpaceDN w:val="0"/>
        <w:adjustRightInd w:val="0"/>
        <w:jc w:val="both"/>
        <w:rPr>
          <w:noProof w:val="0"/>
        </w:rPr>
      </w:pPr>
      <w:r w:rsidRPr="006F6412">
        <w:rPr>
          <w:noProof w:val="0"/>
        </w:rPr>
        <w:t xml:space="preserve">să fie în dificultate, în conformitate cu prevederile Regulamentului </w:t>
      </w:r>
      <w:r w:rsidR="005A4BBF" w:rsidRPr="005A4BBF">
        <w:rPr>
          <w:noProof w:val="0"/>
        </w:rPr>
        <w:t>(UE) NR. 1407/2013 AL COMISIEI din 18 decembrie 2013 privind aplicarea articolelor 107 și 108 din Tratatul privind funcționarea Uniunii Europene ajutoarelor de minimis.</w:t>
      </w:r>
      <w:r w:rsidRPr="006F6412">
        <w:rPr>
          <w:noProof w:val="0"/>
        </w:rPr>
        <w:t>de declarare a anumitor categorii de ajutoare compatibile cu piața internă în aplicarea articolelor 107 și 108 din tratat, și anume:</w:t>
      </w:r>
    </w:p>
    <w:p w14:paraId="0CCECB38" w14:textId="4B21614D" w:rsidR="002D352E" w:rsidRPr="006F6412" w:rsidRDefault="00DA2746" w:rsidP="00104C71">
      <w:pPr>
        <w:pStyle w:val="ListParagraph"/>
        <w:numPr>
          <w:ilvl w:val="1"/>
          <w:numId w:val="29"/>
        </w:numPr>
        <w:spacing w:before="120"/>
        <w:ind w:left="2835" w:hanging="283"/>
        <w:jc w:val="both"/>
        <w:rPr>
          <w:noProof w:val="0"/>
        </w:rPr>
      </w:pPr>
      <w:r w:rsidRPr="006F6412">
        <w:rPr>
          <w:noProof w:val="0"/>
        </w:rPr>
        <w:t xml:space="preserve">In cazul unei </w:t>
      </w:r>
      <w:r w:rsidR="00B01690" w:rsidRPr="006F6412">
        <w:rPr>
          <w:noProof w:val="0"/>
        </w:rPr>
        <w:t>societăți</w:t>
      </w:r>
      <w:r w:rsidRPr="006F6412">
        <w:rPr>
          <w:noProof w:val="0"/>
        </w:rPr>
        <w:t xml:space="preserve"> cu </w:t>
      </w:r>
      <w:r w:rsidR="00B01690" w:rsidRPr="006F6412">
        <w:rPr>
          <w:noProof w:val="0"/>
        </w:rPr>
        <w:t>răspundere</w:t>
      </w:r>
      <w:r w:rsidRPr="006F6412">
        <w:rPr>
          <w:noProof w:val="0"/>
        </w:rPr>
        <w:t xml:space="preserve"> limitata alta decât un IMM care există de mai puțin trei ani), </w:t>
      </w:r>
      <w:r w:rsidR="002D352E" w:rsidRPr="006F6412">
        <w:rPr>
          <w:noProof w:val="0"/>
        </w:rPr>
        <w:t xml:space="preserve">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w:t>
      </w:r>
      <w:r w:rsidR="002D352E" w:rsidRPr="006F6412">
        <w:rPr>
          <w:noProof w:val="0"/>
        </w:rPr>
        <w:lastRenderedPageBreak/>
        <w:t>conduce la un rezultat negativ care depășește jumătate din capitalul social subscris. În sensul acestei dispoziții, „societate cu răspundere limitată” se referă în special la tipurile de societăți menționate în anexa I la Directiva 2013/34/UE (1), iar „capital social” include, dacă este cazul, orice capital suplimentar;</w:t>
      </w:r>
    </w:p>
    <w:p w14:paraId="7456CA87" w14:textId="0057251F" w:rsidR="002D352E" w:rsidRPr="006F6412" w:rsidRDefault="002D352E" w:rsidP="00104C71">
      <w:pPr>
        <w:pStyle w:val="ListParagraph"/>
        <w:numPr>
          <w:ilvl w:val="1"/>
          <w:numId w:val="29"/>
        </w:numPr>
        <w:spacing w:before="120"/>
        <w:ind w:left="2835" w:hanging="283"/>
        <w:jc w:val="both"/>
        <w:rPr>
          <w:noProof w:val="0"/>
        </w:rPr>
      </w:pPr>
      <w:r w:rsidRPr="006F6412">
        <w:rPr>
          <w:noProof w:val="0"/>
        </w:rPr>
        <w:t>În cazul unei societăți comerciale în care cel puțin unii dintre asociați au răspundere nelimitată pentru creanțele societății (</w:t>
      </w:r>
      <w:r w:rsidR="004D09DD" w:rsidRPr="006F6412">
        <w:rPr>
          <w:noProof w:val="0"/>
        </w:rPr>
        <w:t>alta decât un IMM care există de mai puțin trei ani</w:t>
      </w:r>
      <w:r w:rsidRPr="006F6412">
        <w:rPr>
          <w:noProof w:val="0"/>
        </w:rPr>
        <w: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40A49D2C" w14:textId="77777777" w:rsidR="002D352E" w:rsidRPr="006F6412" w:rsidRDefault="002D352E" w:rsidP="00104C71">
      <w:pPr>
        <w:pStyle w:val="ListParagraph"/>
        <w:numPr>
          <w:ilvl w:val="1"/>
          <w:numId w:val="29"/>
        </w:numPr>
        <w:spacing w:before="120"/>
        <w:ind w:left="2835" w:hanging="283"/>
        <w:jc w:val="both"/>
        <w:rPr>
          <w:noProof w:val="0"/>
        </w:rPr>
      </w:pPr>
      <w:r w:rsidRPr="006F6412">
        <w:rPr>
          <w:noProof w:val="0"/>
        </w:rPr>
        <w:t>Atunci când întreprinderea face obiectul unei proceduri colective de insolvență sau îndeplinește criteriile prevăzute în dreptul intern pentru ca o procedură colectivă de insolvență să fie deschisă la cererea creditorilor săi.</w:t>
      </w:r>
    </w:p>
    <w:p w14:paraId="062E6BD7" w14:textId="77777777" w:rsidR="002D352E" w:rsidRPr="006F6412" w:rsidRDefault="002D352E" w:rsidP="00104C71">
      <w:pPr>
        <w:pStyle w:val="ListParagraph"/>
        <w:numPr>
          <w:ilvl w:val="1"/>
          <w:numId w:val="29"/>
        </w:numPr>
        <w:spacing w:before="120"/>
        <w:ind w:left="2835" w:hanging="283"/>
        <w:jc w:val="both"/>
        <w:rPr>
          <w:noProof w:val="0"/>
        </w:rPr>
      </w:pPr>
      <w:r w:rsidRPr="006F6412">
        <w:rPr>
          <w:noProof w:val="0"/>
        </w:rPr>
        <w:t>Atunci când întreprinderea a primit ajutor pentru salvare și nu a rambursat încă împrumutul sau nu a încetat garanția sau a primit ajutoare pentru restructurare și face încă obiectul unui plan de restructurare.</w:t>
      </w:r>
    </w:p>
    <w:p w14:paraId="3DEBDC31" w14:textId="77777777" w:rsidR="002D352E" w:rsidRPr="006F6412" w:rsidRDefault="002D352E" w:rsidP="00104C71">
      <w:pPr>
        <w:pStyle w:val="ListParagraph"/>
        <w:numPr>
          <w:ilvl w:val="1"/>
          <w:numId w:val="29"/>
        </w:numPr>
        <w:spacing w:before="120"/>
        <w:ind w:left="2835" w:hanging="283"/>
        <w:jc w:val="both"/>
        <w:rPr>
          <w:noProof w:val="0"/>
        </w:rPr>
      </w:pPr>
      <w:r w:rsidRPr="006F6412">
        <w:rPr>
          <w:noProof w:val="0"/>
        </w:rPr>
        <w:t>În cazul unei întreprinderi care nu este un IMM, atunci când, în ultimii doi ani::</w:t>
      </w:r>
    </w:p>
    <w:p w14:paraId="1C6B0969" w14:textId="77777777" w:rsidR="002D352E" w:rsidRPr="006F6412" w:rsidRDefault="002D352E" w:rsidP="00104C71">
      <w:pPr>
        <w:pStyle w:val="ListParagraph"/>
        <w:ind w:left="4122"/>
        <w:jc w:val="both"/>
        <w:rPr>
          <w:noProof w:val="0"/>
        </w:rPr>
      </w:pPr>
      <w:r w:rsidRPr="006F6412">
        <w:rPr>
          <w:noProof w:val="0"/>
        </w:rPr>
        <w:t>1. raportul datorii/capitaluri proprii al întreprinderii este mai mare de 7,5; și</w:t>
      </w:r>
    </w:p>
    <w:p w14:paraId="5154D12B" w14:textId="5D7A666C" w:rsidR="002D352E" w:rsidRPr="006F6412" w:rsidRDefault="002D352E" w:rsidP="00104C71">
      <w:pPr>
        <w:pStyle w:val="ListParagraph"/>
        <w:ind w:left="4122"/>
        <w:jc w:val="both"/>
        <w:rPr>
          <w:noProof w:val="0"/>
        </w:rPr>
      </w:pPr>
      <w:r w:rsidRPr="006F6412">
        <w:rPr>
          <w:noProof w:val="0"/>
        </w:rPr>
        <w:t>2. capacitatea de acoperire a dobânzilor calculată pe baza EBITDA se situează sub valoarea 1,0. (EBITDA = Profit net + Cheltuieli cu impozitele + Cheltuieli cu dobânzile + Cheltuieli cu amortizarea)</w:t>
      </w:r>
    </w:p>
    <w:p w14:paraId="50532298" w14:textId="77777777" w:rsidR="002D352E" w:rsidRPr="006F6412" w:rsidRDefault="002D352E" w:rsidP="00104C71">
      <w:pPr>
        <w:pStyle w:val="ListParagraph"/>
        <w:autoSpaceDE w:val="0"/>
        <w:autoSpaceDN w:val="0"/>
        <w:adjustRightInd w:val="0"/>
        <w:ind w:left="1440"/>
        <w:jc w:val="both"/>
        <w:rPr>
          <w:noProof w:val="0"/>
        </w:rPr>
      </w:pPr>
    </w:p>
    <w:p w14:paraId="62975857" w14:textId="6CD88186" w:rsidR="00E844DE" w:rsidRPr="006F6412" w:rsidRDefault="00E844DE" w:rsidP="00104C71">
      <w:pPr>
        <w:pStyle w:val="ListParagraph"/>
        <w:numPr>
          <w:ilvl w:val="0"/>
          <w:numId w:val="21"/>
        </w:numPr>
        <w:jc w:val="both"/>
        <w:rPr>
          <w:noProof w:val="0"/>
        </w:rPr>
      </w:pPr>
      <w:r w:rsidRPr="006F6412">
        <w:rPr>
          <w:noProof w:val="0"/>
        </w:rPr>
        <w:t xml:space="preserve">să fi fost găsit vinovat, printr-o hotărâre judecătorească definitivă, pentru comiterea unei fraude/ infracțiuni referitoare </w:t>
      </w:r>
      <w:proofErr w:type="spellStart"/>
      <w:r w:rsidRPr="006F6412">
        <w:rPr>
          <w:noProof w:val="0"/>
        </w:rPr>
        <w:t>obţinerea</w:t>
      </w:r>
      <w:proofErr w:type="spellEnd"/>
      <w:r w:rsidRPr="006F6412">
        <w:rPr>
          <w:noProof w:val="0"/>
        </w:rPr>
        <w:t xml:space="preserve"> </w:t>
      </w:r>
      <w:proofErr w:type="spellStart"/>
      <w:r w:rsidRPr="006F6412">
        <w:rPr>
          <w:noProof w:val="0"/>
        </w:rPr>
        <w:t>şi</w:t>
      </w:r>
      <w:proofErr w:type="spellEnd"/>
      <w:r w:rsidRPr="006F6412">
        <w:rPr>
          <w:noProof w:val="0"/>
        </w:rPr>
        <w:t xml:space="preserve"> utilizarea fondurilor europene </w:t>
      </w:r>
      <w:proofErr w:type="spellStart"/>
      <w:r w:rsidRPr="006F6412">
        <w:rPr>
          <w:noProof w:val="0"/>
        </w:rPr>
        <w:t>şi</w:t>
      </w:r>
      <w:proofErr w:type="spellEnd"/>
      <w:r w:rsidRPr="006F6412">
        <w:rPr>
          <w:noProof w:val="0"/>
        </w:rPr>
        <w:t xml:space="preserve">/sau a fondurilor publice </w:t>
      </w:r>
      <w:proofErr w:type="spellStart"/>
      <w:r w:rsidRPr="006F6412">
        <w:rPr>
          <w:noProof w:val="0"/>
        </w:rPr>
        <w:t>naţionale</w:t>
      </w:r>
      <w:proofErr w:type="spellEnd"/>
      <w:r w:rsidRPr="006F6412">
        <w:rPr>
          <w:noProof w:val="0"/>
        </w:rPr>
        <w:t xml:space="preserve"> aferente acestora, în conformitate cu prevederile Codului Penal aprobat prin Legea nr. 286/2009, cu modificările și completările ulterioare.</w:t>
      </w:r>
    </w:p>
    <w:p w14:paraId="6324F96A" w14:textId="77777777" w:rsidR="00E844DE" w:rsidRPr="006F6412" w:rsidRDefault="00E844DE" w:rsidP="00104C71">
      <w:pPr>
        <w:pStyle w:val="BodyText"/>
        <w:tabs>
          <w:tab w:val="left" w:pos="1560"/>
        </w:tabs>
        <w:spacing w:before="0" w:after="0"/>
        <w:ind w:left="1560"/>
        <w:jc w:val="both"/>
        <w:rPr>
          <w:rFonts w:ascii="Times New Roman" w:hAnsi="Times New Roman"/>
          <w:sz w:val="24"/>
        </w:rPr>
      </w:pPr>
    </w:p>
    <w:p w14:paraId="1C81425C" w14:textId="0AF9E263" w:rsidR="00E844DE" w:rsidRPr="006F6412" w:rsidRDefault="00E844DE" w:rsidP="00BA500E">
      <w:pPr>
        <w:pStyle w:val="ListParagraph"/>
        <w:numPr>
          <w:ilvl w:val="0"/>
          <w:numId w:val="31"/>
        </w:numPr>
        <w:spacing w:after="160"/>
        <w:jc w:val="both"/>
      </w:pPr>
      <w:r w:rsidRPr="006F6412">
        <w:t xml:space="preserve">Reprezentantul legal a </w:t>
      </w:r>
      <w:r w:rsidRPr="006F6412">
        <w:rPr>
          <w:b/>
          <w:i/>
          <w:iCs/>
          <w:color w:val="0070C0"/>
          <w:lang w:eastAsia="sk-SK"/>
        </w:rPr>
        <w:t xml:space="preserve">(Completaţi cu denumirea organizaţiei solicitante / organizației </w:t>
      </w:r>
      <w:r w:rsidRPr="006F6412">
        <w:rPr>
          <w:b/>
          <w:bCs/>
          <w:i/>
          <w:color w:val="0070C0"/>
          <w:lang w:eastAsia="sk-SK"/>
        </w:rPr>
        <w:t>liderului de parteneriat/a fiecărui membru al parteneriatului</w:t>
      </w:r>
      <w:r w:rsidRPr="006F6412">
        <w:rPr>
          <w:b/>
          <w:i/>
          <w:iCs/>
          <w:color w:val="0070C0"/>
          <w:lang w:eastAsia="sk-SK"/>
        </w:rPr>
        <w:t>)</w:t>
      </w:r>
      <w:r w:rsidRPr="006F6412">
        <w:t>, care își exercită atribuțiile de drept pe perioada procesului de evaluare</w:t>
      </w:r>
      <w:r w:rsidRPr="006F6412">
        <w:rPr>
          <w:color w:val="FF0000"/>
        </w:rPr>
        <w:t xml:space="preserve"> </w:t>
      </w:r>
      <w:r w:rsidRPr="006F6412">
        <w:t>și contractare, nu se află într-una din situațiile de mai jos:</w:t>
      </w:r>
    </w:p>
    <w:p w14:paraId="25DB77A6" w14:textId="2DD10DDD" w:rsidR="00E844DE" w:rsidRPr="006F6412" w:rsidRDefault="00E844DE" w:rsidP="00104C71">
      <w:pPr>
        <w:pStyle w:val="BodyText"/>
        <w:numPr>
          <w:ilvl w:val="0"/>
          <w:numId w:val="3"/>
        </w:numPr>
        <w:tabs>
          <w:tab w:val="clear" w:pos="1440"/>
        </w:tabs>
        <w:ind w:left="2552"/>
        <w:jc w:val="both"/>
        <w:rPr>
          <w:rFonts w:ascii="Times New Roman" w:hAnsi="Times New Roman"/>
          <w:sz w:val="24"/>
        </w:rPr>
      </w:pPr>
      <w:r w:rsidRPr="006F6412">
        <w:rPr>
          <w:rFonts w:ascii="Times New Roman" w:hAnsi="Times New Roman"/>
          <w:sz w:val="24"/>
        </w:rPr>
        <w:t xml:space="preserve">să fie subiectul unui conflict de interese definit în conformitate cu prevederile </w:t>
      </w:r>
      <w:proofErr w:type="spellStart"/>
      <w:r w:rsidRPr="006F6412">
        <w:rPr>
          <w:rFonts w:ascii="Times New Roman" w:hAnsi="Times New Roman"/>
          <w:sz w:val="24"/>
        </w:rPr>
        <w:t>naţionale</w:t>
      </w:r>
      <w:proofErr w:type="spellEnd"/>
      <w:r w:rsidRPr="006F6412">
        <w:rPr>
          <w:rFonts w:ascii="Times New Roman" w:hAnsi="Times New Roman"/>
          <w:sz w:val="24"/>
        </w:rPr>
        <w:t xml:space="preserve">/comunitare în vigoare sau să se afle într-o </w:t>
      </w:r>
      <w:proofErr w:type="spellStart"/>
      <w:r w:rsidRPr="006F6412">
        <w:rPr>
          <w:rFonts w:ascii="Times New Roman" w:hAnsi="Times New Roman"/>
          <w:sz w:val="24"/>
        </w:rPr>
        <w:t>situaţie</w:t>
      </w:r>
      <w:proofErr w:type="spellEnd"/>
      <w:r w:rsidRPr="006F6412">
        <w:rPr>
          <w:rFonts w:ascii="Times New Roman" w:hAnsi="Times New Roman"/>
          <w:sz w:val="24"/>
        </w:rPr>
        <w:t xml:space="preserve"> care are sau poate avea ca efect compromiterea obiectivității și imparțialității procesului de evaluare</w:t>
      </w:r>
      <w:r w:rsidR="008F395E" w:rsidRPr="006F6412">
        <w:rPr>
          <w:rFonts w:ascii="Times New Roman" w:hAnsi="Times New Roman"/>
          <w:sz w:val="24"/>
        </w:rPr>
        <w:t xml:space="preserve">, </w:t>
      </w:r>
      <w:r w:rsidRPr="006F6412">
        <w:rPr>
          <w:rFonts w:ascii="Times New Roman" w:hAnsi="Times New Roman"/>
          <w:sz w:val="24"/>
        </w:rPr>
        <w:t>contractare și implementare a proiectului</w:t>
      </w:r>
      <w:r w:rsidR="00FB0A16">
        <w:rPr>
          <w:rFonts w:ascii="Times New Roman" w:hAnsi="Times New Roman"/>
          <w:sz w:val="24"/>
        </w:rPr>
        <w:t>;</w:t>
      </w:r>
      <w:r w:rsidRPr="006F6412">
        <w:rPr>
          <w:rFonts w:ascii="Times New Roman" w:hAnsi="Times New Roman"/>
          <w:sz w:val="24"/>
        </w:rPr>
        <w:t xml:space="preserve">  </w:t>
      </w:r>
    </w:p>
    <w:p w14:paraId="6F89E5EE" w14:textId="3D99FB00" w:rsidR="00E844DE" w:rsidRPr="006F6412" w:rsidRDefault="00E844DE" w:rsidP="00104C71">
      <w:pPr>
        <w:pStyle w:val="BodyText"/>
        <w:numPr>
          <w:ilvl w:val="0"/>
          <w:numId w:val="3"/>
        </w:numPr>
        <w:tabs>
          <w:tab w:val="clear" w:pos="1440"/>
        </w:tabs>
        <w:ind w:left="2552"/>
        <w:jc w:val="both"/>
        <w:rPr>
          <w:rFonts w:ascii="Times New Roman" w:hAnsi="Times New Roman"/>
          <w:sz w:val="24"/>
        </w:rPr>
      </w:pPr>
      <w:r w:rsidRPr="006F6412">
        <w:rPr>
          <w:rFonts w:ascii="Times New Roman" w:hAnsi="Times New Roman"/>
          <w:sz w:val="24"/>
        </w:rPr>
        <w:t xml:space="preserve">Să se afle în situația de a induce grav în eroare </w:t>
      </w:r>
      <w:r w:rsidR="00493673">
        <w:rPr>
          <w:rFonts w:ascii="Times New Roman" w:hAnsi="Times New Roman"/>
          <w:sz w:val="24"/>
        </w:rPr>
        <w:t>AM POAT</w:t>
      </w:r>
      <w:r w:rsidRPr="006F6412">
        <w:rPr>
          <w:rFonts w:ascii="Times New Roman" w:hAnsi="Times New Roman"/>
          <w:sz w:val="24"/>
        </w:rPr>
        <w:t xml:space="preserve">, </w:t>
      </w:r>
      <w:r w:rsidR="000B1E6A">
        <w:rPr>
          <w:rFonts w:ascii="Times New Roman" w:hAnsi="Times New Roman"/>
          <w:sz w:val="24"/>
        </w:rPr>
        <w:t>ADR Nord Ve</w:t>
      </w:r>
      <w:r w:rsidR="00850EF1" w:rsidRPr="006F6412">
        <w:rPr>
          <w:rFonts w:ascii="Times New Roman" w:hAnsi="Times New Roman"/>
          <w:sz w:val="24"/>
        </w:rPr>
        <w:t>st</w:t>
      </w:r>
      <w:r w:rsidRPr="006F6412">
        <w:rPr>
          <w:rFonts w:ascii="Times New Roman" w:hAnsi="Times New Roman"/>
          <w:sz w:val="24"/>
        </w:rPr>
        <w:t xml:space="preserve"> sau comisiile de evaluare, prin furnizarea de </w:t>
      </w:r>
      <w:proofErr w:type="spellStart"/>
      <w:r w:rsidRPr="006F6412">
        <w:rPr>
          <w:rFonts w:ascii="Times New Roman" w:hAnsi="Times New Roman"/>
          <w:sz w:val="24"/>
        </w:rPr>
        <w:t>informaţii</w:t>
      </w:r>
      <w:proofErr w:type="spellEnd"/>
      <w:r w:rsidRPr="006F6412">
        <w:rPr>
          <w:rFonts w:ascii="Times New Roman" w:hAnsi="Times New Roman"/>
          <w:sz w:val="24"/>
        </w:rPr>
        <w:t xml:space="preserve"> incorecte</w:t>
      </w:r>
      <w:r w:rsidR="00735B6B">
        <w:rPr>
          <w:rFonts w:ascii="Times New Roman" w:hAnsi="Times New Roman"/>
          <w:sz w:val="24"/>
        </w:rPr>
        <w:t xml:space="preserve"> </w:t>
      </w:r>
      <w:r w:rsidR="00735B6B" w:rsidRPr="00735B6B">
        <w:rPr>
          <w:rFonts w:ascii="Times New Roman" w:hAnsi="Times New Roman"/>
          <w:color w:val="FF0000"/>
          <w:sz w:val="24"/>
        </w:rPr>
        <w:t>și/sau false</w:t>
      </w:r>
      <w:r w:rsidRPr="00735B6B">
        <w:rPr>
          <w:rFonts w:ascii="Times New Roman" w:hAnsi="Times New Roman"/>
          <w:color w:val="FF0000"/>
          <w:sz w:val="24"/>
        </w:rPr>
        <w:t xml:space="preserve"> </w:t>
      </w:r>
      <w:r w:rsidRPr="006F6412">
        <w:rPr>
          <w:rFonts w:ascii="Times New Roman" w:hAnsi="Times New Roman"/>
          <w:sz w:val="24"/>
        </w:rPr>
        <w:t>în cadrul apel</w:t>
      </w:r>
      <w:r w:rsidR="00FB0A16">
        <w:rPr>
          <w:rFonts w:ascii="Times New Roman" w:hAnsi="Times New Roman"/>
          <w:sz w:val="24"/>
        </w:rPr>
        <w:t>ului</w:t>
      </w:r>
      <w:r w:rsidRPr="006F6412">
        <w:rPr>
          <w:rFonts w:ascii="Times New Roman" w:hAnsi="Times New Roman"/>
          <w:sz w:val="24"/>
        </w:rPr>
        <w:t xml:space="preserve"> de proiecte </w:t>
      </w:r>
      <w:r w:rsidR="00B01690">
        <w:rPr>
          <w:rFonts w:ascii="Times New Roman" w:hAnsi="Times New Roman"/>
          <w:sz w:val="24"/>
        </w:rPr>
        <w:t>aferente domeniilor de specializare inteligentă</w:t>
      </w:r>
      <w:r w:rsidR="00FB0A16">
        <w:rPr>
          <w:rFonts w:ascii="Times New Roman" w:hAnsi="Times New Roman"/>
          <w:sz w:val="24"/>
        </w:rPr>
        <w:t>;</w:t>
      </w:r>
    </w:p>
    <w:p w14:paraId="1846D85F" w14:textId="0C16B8BD" w:rsidR="00E844DE" w:rsidRPr="006F6412" w:rsidRDefault="00E844DE" w:rsidP="00104C71">
      <w:pPr>
        <w:pStyle w:val="BodyText"/>
        <w:numPr>
          <w:ilvl w:val="0"/>
          <w:numId w:val="3"/>
        </w:numPr>
        <w:tabs>
          <w:tab w:val="clear" w:pos="1440"/>
        </w:tabs>
        <w:ind w:left="2552"/>
        <w:jc w:val="both"/>
        <w:rPr>
          <w:rFonts w:ascii="Times New Roman" w:hAnsi="Times New Roman"/>
          <w:sz w:val="24"/>
        </w:rPr>
      </w:pPr>
      <w:r w:rsidRPr="006F6412">
        <w:rPr>
          <w:rFonts w:ascii="Times New Roman" w:hAnsi="Times New Roman"/>
          <w:sz w:val="24"/>
        </w:rPr>
        <w:t xml:space="preserve">Să se afle în situația de a încerca/de a fi încercat să </w:t>
      </w:r>
      <w:proofErr w:type="spellStart"/>
      <w:r w:rsidRPr="006F6412">
        <w:rPr>
          <w:rFonts w:ascii="Times New Roman" w:hAnsi="Times New Roman"/>
          <w:sz w:val="24"/>
        </w:rPr>
        <w:t>obţină</w:t>
      </w:r>
      <w:proofErr w:type="spellEnd"/>
      <w:r w:rsidRPr="006F6412">
        <w:rPr>
          <w:rFonts w:ascii="Times New Roman" w:hAnsi="Times New Roman"/>
          <w:sz w:val="24"/>
        </w:rPr>
        <w:t xml:space="preserve"> </w:t>
      </w:r>
      <w:proofErr w:type="spellStart"/>
      <w:r w:rsidRPr="006F6412">
        <w:rPr>
          <w:rFonts w:ascii="Times New Roman" w:hAnsi="Times New Roman"/>
          <w:sz w:val="24"/>
        </w:rPr>
        <w:t>informaţii</w:t>
      </w:r>
      <w:proofErr w:type="spellEnd"/>
      <w:r w:rsidRPr="006F6412">
        <w:rPr>
          <w:rFonts w:ascii="Times New Roman" w:hAnsi="Times New Roman"/>
          <w:sz w:val="24"/>
        </w:rPr>
        <w:t xml:space="preserve"> </w:t>
      </w:r>
      <w:proofErr w:type="spellStart"/>
      <w:r w:rsidRPr="006F6412">
        <w:rPr>
          <w:rFonts w:ascii="Times New Roman" w:hAnsi="Times New Roman"/>
          <w:sz w:val="24"/>
        </w:rPr>
        <w:t>confidenţiale</w:t>
      </w:r>
      <w:proofErr w:type="spellEnd"/>
      <w:r w:rsidRPr="006F6412">
        <w:rPr>
          <w:rFonts w:ascii="Times New Roman" w:hAnsi="Times New Roman"/>
          <w:sz w:val="24"/>
        </w:rPr>
        <w:t xml:space="preserve"> sau să </w:t>
      </w:r>
      <w:proofErr w:type="spellStart"/>
      <w:r w:rsidRPr="006F6412">
        <w:rPr>
          <w:rFonts w:ascii="Times New Roman" w:hAnsi="Times New Roman"/>
          <w:sz w:val="24"/>
        </w:rPr>
        <w:t>influenţeze</w:t>
      </w:r>
      <w:proofErr w:type="spellEnd"/>
      <w:r w:rsidRPr="006F6412">
        <w:rPr>
          <w:rFonts w:ascii="Times New Roman" w:hAnsi="Times New Roman"/>
          <w:sz w:val="24"/>
        </w:rPr>
        <w:t xml:space="preserve"> comisiile de evaluare sau </w:t>
      </w:r>
      <w:r w:rsidR="00FB0A16">
        <w:rPr>
          <w:rFonts w:ascii="Times New Roman" w:hAnsi="Times New Roman"/>
          <w:sz w:val="24"/>
        </w:rPr>
        <w:t>AM POAT</w:t>
      </w:r>
      <w:r w:rsidRPr="006F6412">
        <w:rPr>
          <w:rFonts w:ascii="Times New Roman" w:hAnsi="Times New Roman"/>
          <w:sz w:val="24"/>
        </w:rPr>
        <w:t>/</w:t>
      </w:r>
      <w:r w:rsidR="00850EF1" w:rsidRPr="006F6412">
        <w:rPr>
          <w:rFonts w:ascii="Times New Roman" w:hAnsi="Times New Roman"/>
          <w:sz w:val="24"/>
        </w:rPr>
        <w:t xml:space="preserve">ADR Nord </w:t>
      </w:r>
      <w:r w:rsidR="000B1E6A">
        <w:rPr>
          <w:rFonts w:ascii="Times New Roman" w:hAnsi="Times New Roman"/>
          <w:sz w:val="24"/>
        </w:rPr>
        <w:t>Ve</w:t>
      </w:r>
      <w:r w:rsidR="00850EF1" w:rsidRPr="006F6412">
        <w:rPr>
          <w:rFonts w:ascii="Times New Roman" w:hAnsi="Times New Roman"/>
          <w:sz w:val="24"/>
        </w:rPr>
        <w:t xml:space="preserve">st </w:t>
      </w:r>
      <w:r w:rsidRPr="006F6412">
        <w:rPr>
          <w:rFonts w:ascii="Times New Roman" w:hAnsi="Times New Roman"/>
          <w:sz w:val="24"/>
        </w:rPr>
        <w:t>pe parcursul procesului de evaluare a apel</w:t>
      </w:r>
      <w:r w:rsidR="00FB0A16">
        <w:rPr>
          <w:rFonts w:ascii="Times New Roman" w:hAnsi="Times New Roman"/>
          <w:sz w:val="24"/>
        </w:rPr>
        <w:t>ului</w:t>
      </w:r>
      <w:r w:rsidRPr="006F6412">
        <w:rPr>
          <w:rFonts w:ascii="Times New Roman" w:hAnsi="Times New Roman"/>
          <w:sz w:val="24"/>
        </w:rPr>
        <w:t xml:space="preserve"> de proiecte </w:t>
      </w:r>
      <w:r w:rsidR="00FB0A16">
        <w:rPr>
          <w:rFonts w:ascii="Times New Roman" w:hAnsi="Times New Roman"/>
          <w:sz w:val="24"/>
        </w:rPr>
        <w:t>în domeniul specializării inteligente;</w:t>
      </w:r>
    </w:p>
    <w:p w14:paraId="224182B1" w14:textId="480DAB6E" w:rsidR="0001609F" w:rsidRPr="006F6412" w:rsidRDefault="00E844DE" w:rsidP="00104C71">
      <w:pPr>
        <w:pStyle w:val="BodyText"/>
        <w:numPr>
          <w:ilvl w:val="0"/>
          <w:numId w:val="3"/>
        </w:numPr>
        <w:tabs>
          <w:tab w:val="clear" w:pos="1440"/>
        </w:tabs>
        <w:ind w:left="2552"/>
        <w:jc w:val="both"/>
        <w:rPr>
          <w:rFonts w:ascii="Times New Roman" w:hAnsi="Times New Roman"/>
          <w:sz w:val="24"/>
        </w:rPr>
      </w:pPr>
      <w:r w:rsidRPr="006F6412">
        <w:rPr>
          <w:rFonts w:ascii="Times New Roman" w:hAnsi="Times New Roman"/>
          <w:sz w:val="24"/>
        </w:rPr>
        <w:lastRenderedPageBreak/>
        <w:t xml:space="preserve">Să fi suferit condamnări definitive în cauze referitoare </w:t>
      </w:r>
      <w:proofErr w:type="spellStart"/>
      <w:r w:rsidRPr="006F6412">
        <w:rPr>
          <w:rFonts w:ascii="Times New Roman" w:hAnsi="Times New Roman"/>
          <w:sz w:val="24"/>
        </w:rPr>
        <w:t>obţinerea</w:t>
      </w:r>
      <w:proofErr w:type="spellEnd"/>
      <w:r w:rsidRPr="006F6412">
        <w:rPr>
          <w:rFonts w:ascii="Times New Roman" w:hAnsi="Times New Roman"/>
          <w:sz w:val="24"/>
        </w:rPr>
        <w:t xml:space="preserve"> </w:t>
      </w:r>
      <w:proofErr w:type="spellStart"/>
      <w:r w:rsidRPr="006F6412">
        <w:rPr>
          <w:rFonts w:ascii="Times New Roman" w:hAnsi="Times New Roman"/>
          <w:sz w:val="24"/>
        </w:rPr>
        <w:t>şi</w:t>
      </w:r>
      <w:proofErr w:type="spellEnd"/>
      <w:r w:rsidRPr="006F6412">
        <w:rPr>
          <w:rFonts w:ascii="Times New Roman" w:hAnsi="Times New Roman"/>
          <w:sz w:val="24"/>
        </w:rPr>
        <w:t xml:space="preserve"> utilizarea fondurilor europene </w:t>
      </w:r>
      <w:proofErr w:type="spellStart"/>
      <w:r w:rsidRPr="006F6412">
        <w:rPr>
          <w:rFonts w:ascii="Times New Roman" w:hAnsi="Times New Roman"/>
          <w:sz w:val="24"/>
        </w:rPr>
        <w:t>şi</w:t>
      </w:r>
      <w:proofErr w:type="spellEnd"/>
      <w:r w:rsidRPr="006F6412">
        <w:rPr>
          <w:rFonts w:ascii="Times New Roman" w:hAnsi="Times New Roman"/>
          <w:sz w:val="24"/>
        </w:rPr>
        <w:t xml:space="preserve">/sau a fondurilor publice </w:t>
      </w:r>
      <w:proofErr w:type="spellStart"/>
      <w:r w:rsidRPr="006F6412">
        <w:rPr>
          <w:rFonts w:ascii="Times New Roman" w:hAnsi="Times New Roman"/>
          <w:sz w:val="24"/>
        </w:rPr>
        <w:t>naţionale</w:t>
      </w:r>
      <w:proofErr w:type="spellEnd"/>
      <w:r w:rsidRPr="006F6412">
        <w:rPr>
          <w:rFonts w:ascii="Times New Roman" w:hAnsi="Times New Roman"/>
          <w:sz w:val="24"/>
        </w:rPr>
        <w:t xml:space="preserve"> aferente acestora</w:t>
      </w:r>
      <w:r w:rsidR="00FB0A16">
        <w:rPr>
          <w:rFonts w:ascii="Times New Roman" w:hAnsi="Times New Roman"/>
          <w:sz w:val="24"/>
        </w:rPr>
        <w:t>;</w:t>
      </w:r>
    </w:p>
    <w:p w14:paraId="2FD7BC2C" w14:textId="77777777" w:rsidR="00735B6B" w:rsidRPr="00A742D4" w:rsidRDefault="00735B6B" w:rsidP="00735B6B">
      <w:pPr>
        <w:pStyle w:val="BodyText"/>
        <w:numPr>
          <w:ilvl w:val="0"/>
          <w:numId w:val="3"/>
        </w:numPr>
        <w:tabs>
          <w:tab w:val="clear" w:pos="1440"/>
        </w:tabs>
        <w:ind w:left="2552"/>
        <w:jc w:val="both"/>
        <w:rPr>
          <w:rFonts w:ascii="Times New Roman" w:hAnsi="Times New Roman"/>
          <w:sz w:val="24"/>
        </w:rPr>
      </w:pPr>
      <w:r w:rsidRPr="00A742D4">
        <w:rPr>
          <w:rFonts w:ascii="Times New Roman" w:hAnsi="Times New Roman"/>
          <w:sz w:val="24"/>
        </w:rPr>
        <w:t>Să fi fost supus în ultimii 3 ani unei condamnări pronunțate printr-o hotărâre judecătorească definitivă, din motive profesionale sau etic profesionale;</w:t>
      </w:r>
    </w:p>
    <w:p w14:paraId="025A9DAF" w14:textId="77777777" w:rsidR="00735B6B" w:rsidRPr="00A742D4" w:rsidRDefault="00735B6B" w:rsidP="00735B6B">
      <w:pPr>
        <w:pStyle w:val="BodyText"/>
        <w:numPr>
          <w:ilvl w:val="0"/>
          <w:numId w:val="3"/>
        </w:numPr>
        <w:tabs>
          <w:tab w:val="clear" w:pos="1440"/>
        </w:tabs>
        <w:ind w:left="2552"/>
        <w:jc w:val="both"/>
        <w:rPr>
          <w:rFonts w:ascii="Times New Roman" w:hAnsi="Times New Roman"/>
          <w:sz w:val="24"/>
        </w:rPr>
      </w:pPr>
      <w:r w:rsidRPr="00A742D4">
        <w:rPr>
          <w:rFonts w:ascii="Times New Roman" w:hAnsi="Times New Roman"/>
          <w:sz w:val="24"/>
        </w:rPr>
        <w:t xml:space="preserve">Să fi  fost condamnat print-o hotărâre judecătorească definitivă pentru fraudă, </w:t>
      </w:r>
      <w:proofErr w:type="spellStart"/>
      <w:r w:rsidRPr="00A742D4">
        <w:rPr>
          <w:rFonts w:ascii="Times New Roman" w:hAnsi="Times New Roman"/>
          <w:sz w:val="24"/>
        </w:rPr>
        <w:t>corupţie</w:t>
      </w:r>
      <w:proofErr w:type="spellEnd"/>
      <w:r w:rsidRPr="00A742D4">
        <w:rPr>
          <w:rFonts w:ascii="Times New Roman" w:hAnsi="Times New Roman"/>
          <w:sz w:val="24"/>
        </w:rPr>
        <w:t xml:space="preserve">, implicarea în </w:t>
      </w:r>
      <w:proofErr w:type="spellStart"/>
      <w:r w:rsidRPr="00A742D4">
        <w:rPr>
          <w:rFonts w:ascii="Times New Roman" w:hAnsi="Times New Roman"/>
          <w:sz w:val="24"/>
        </w:rPr>
        <w:t>organizaţii</w:t>
      </w:r>
      <w:proofErr w:type="spellEnd"/>
      <w:r w:rsidRPr="00A742D4">
        <w:rPr>
          <w:rFonts w:ascii="Times New Roman" w:hAnsi="Times New Roman"/>
          <w:sz w:val="24"/>
        </w:rPr>
        <w:t xml:space="preserve"> criminale sau în alte </w:t>
      </w:r>
      <w:proofErr w:type="spellStart"/>
      <w:r w:rsidRPr="00A742D4">
        <w:rPr>
          <w:rFonts w:ascii="Times New Roman" w:hAnsi="Times New Roman"/>
          <w:sz w:val="24"/>
        </w:rPr>
        <w:t>activităţi</w:t>
      </w:r>
      <w:proofErr w:type="spellEnd"/>
      <w:r w:rsidRPr="00A742D4">
        <w:rPr>
          <w:rFonts w:ascii="Times New Roman" w:hAnsi="Times New Roman"/>
          <w:sz w:val="24"/>
        </w:rPr>
        <w:t xml:space="preserve"> ilegale, în detrimentul intereselor financiare ale Uniunii Europene;</w:t>
      </w:r>
    </w:p>
    <w:p w14:paraId="695FF0CE" w14:textId="77777777" w:rsidR="00735B6B" w:rsidRPr="00A742D4" w:rsidRDefault="00735B6B" w:rsidP="00735B6B">
      <w:pPr>
        <w:pStyle w:val="BodyText"/>
        <w:numPr>
          <w:ilvl w:val="0"/>
          <w:numId w:val="3"/>
        </w:numPr>
        <w:tabs>
          <w:tab w:val="clear" w:pos="1440"/>
        </w:tabs>
        <w:ind w:left="2552"/>
        <w:jc w:val="both"/>
        <w:rPr>
          <w:rFonts w:ascii="Times New Roman" w:hAnsi="Times New Roman"/>
          <w:sz w:val="24"/>
        </w:rPr>
      </w:pPr>
      <w:r w:rsidRPr="00A742D4">
        <w:rPr>
          <w:rFonts w:ascii="Times New Roman" w:hAnsi="Times New Roman"/>
          <w:sz w:val="24"/>
        </w:rPr>
        <w:t xml:space="preserve">Să fi fost subiectul unei decizii de recuperare a unui ajutor de </w:t>
      </w:r>
      <w:proofErr w:type="spellStart"/>
      <w:r w:rsidRPr="00A742D4">
        <w:rPr>
          <w:rFonts w:ascii="Times New Roman" w:hAnsi="Times New Roman"/>
          <w:sz w:val="24"/>
        </w:rPr>
        <w:t>minimis</w:t>
      </w:r>
      <w:proofErr w:type="spellEnd"/>
      <w:r w:rsidRPr="00A742D4">
        <w:rPr>
          <w:rFonts w:ascii="Times New Roman" w:hAnsi="Times New Roman"/>
          <w:sz w:val="24"/>
        </w:rPr>
        <w:t xml:space="preserve"> sau, în cazul în care a făcut obiectul unei astfel de decizii, aceasta a fost deja executată și creanța integral recuperată;</w:t>
      </w:r>
    </w:p>
    <w:p w14:paraId="4A017010" w14:textId="77777777" w:rsidR="00AD1FB3" w:rsidRPr="006F6412" w:rsidRDefault="00AD1FB3" w:rsidP="00104C71">
      <w:pPr>
        <w:pStyle w:val="ListParagraph"/>
        <w:autoSpaceDE w:val="0"/>
        <w:autoSpaceDN w:val="0"/>
        <w:adjustRightInd w:val="0"/>
        <w:ind w:left="1440"/>
        <w:jc w:val="both"/>
        <w:rPr>
          <w:noProof w:val="0"/>
          <w:highlight w:val="yellow"/>
        </w:rPr>
      </w:pPr>
    </w:p>
    <w:p w14:paraId="187FD675" w14:textId="573F14C0" w:rsidR="00867E53" w:rsidRPr="006F6412" w:rsidRDefault="00EC6E42" w:rsidP="00BA500E">
      <w:pPr>
        <w:pStyle w:val="ListParagraph"/>
        <w:numPr>
          <w:ilvl w:val="0"/>
          <w:numId w:val="31"/>
        </w:numPr>
        <w:spacing w:before="120" w:after="120"/>
        <w:jc w:val="both"/>
        <w:rPr>
          <w:rFonts w:eastAsia="Calibri"/>
          <w:bCs/>
        </w:rPr>
      </w:pPr>
      <w:r w:rsidRPr="006F6412">
        <w:rPr>
          <w:b/>
          <w:i/>
          <w:iCs/>
          <w:color w:val="0070C0"/>
          <w:lang w:eastAsia="sk-SK"/>
        </w:rPr>
        <w:t xml:space="preserve">(Completaţi cu denumirea organizaţiei solicitante/organizației </w:t>
      </w:r>
      <w:r w:rsidRPr="006F6412">
        <w:rPr>
          <w:b/>
          <w:bCs/>
          <w:i/>
          <w:color w:val="0070C0"/>
          <w:lang w:eastAsia="sk-SK"/>
        </w:rPr>
        <w:t>liderului de parteneriat/a fiecărui membru al parteneriatului</w:t>
      </w:r>
      <w:r w:rsidRPr="006F6412">
        <w:rPr>
          <w:b/>
          <w:i/>
          <w:iCs/>
          <w:color w:val="0070C0"/>
          <w:lang w:eastAsia="sk-SK"/>
        </w:rPr>
        <w:t>)</w:t>
      </w:r>
      <w:r w:rsidRPr="006F6412">
        <w:t xml:space="preserve"> </w:t>
      </w:r>
      <w:r w:rsidRPr="006F6412">
        <w:rPr>
          <w:rFonts w:eastAsia="Calibri"/>
          <w:bCs/>
        </w:rPr>
        <w:t xml:space="preserve">este direct responsabil de realizarea </w:t>
      </w:r>
      <w:r w:rsidR="008F395E" w:rsidRPr="006F6412">
        <w:rPr>
          <w:rFonts w:eastAsia="Calibri"/>
          <w:bCs/>
        </w:rPr>
        <w:t xml:space="preserve">documentației </w:t>
      </w:r>
      <w:r w:rsidRPr="006F6412">
        <w:rPr>
          <w:rFonts w:eastAsia="Calibri"/>
          <w:bCs/>
        </w:rPr>
        <w:t>tehnico-economică şi nu acţionează ca intermediar pentru proiectul propus a fi finanţat;</w:t>
      </w:r>
      <w:bookmarkStart w:id="4" w:name="_Hlk51582107"/>
    </w:p>
    <w:p w14:paraId="3A4138DD" w14:textId="77777777" w:rsidR="00867E53" w:rsidRPr="006F6412" w:rsidRDefault="00867E53" w:rsidP="00867E53">
      <w:pPr>
        <w:pStyle w:val="ListParagraph"/>
        <w:spacing w:before="120" w:after="120"/>
        <w:ind w:left="502"/>
        <w:jc w:val="both"/>
        <w:rPr>
          <w:rFonts w:eastAsia="Calibri"/>
          <w:bCs/>
        </w:rPr>
      </w:pPr>
    </w:p>
    <w:p w14:paraId="28C1B057" w14:textId="44676FE7" w:rsidR="00B1217C" w:rsidRPr="006F6412" w:rsidRDefault="00EA59AA" w:rsidP="00A4391E">
      <w:pPr>
        <w:pStyle w:val="ListParagraph"/>
        <w:numPr>
          <w:ilvl w:val="0"/>
          <w:numId w:val="31"/>
        </w:numPr>
        <w:spacing w:before="120" w:after="120"/>
        <w:jc w:val="both"/>
        <w:rPr>
          <w:rFonts w:eastAsia="Calibri"/>
          <w:bCs/>
        </w:rPr>
      </w:pPr>
      <w:r w:rsidRPr="006F6412">
        <w:rPr>
          <w:b/>
          <w:i/>
          <w:color w:val="0070C0"/>
        </w:rPr>
        <w:t xml:space="preserve">(daca este cazul) </w:t>
      </w:r>
      <w:r w:rsidR="00AC11FC" w:rsidRPr="006F6412">
        <w:t xml:space="preserve">Subsemnatul, reprezentantul legal al </w:t>
      </w:r>
      <w:r w:rsidR="00AC11FC" w:rsidRPr="006F6412">
        <w:rPr>
          <w:b/>
          <w:i/>
          <w:iCs/>
          <w:color w:val="0070C0"/>
          <w:lang w:eastAsia="sk-SK"/>
        </w:rPr>
        <w:t>(Completaţi cu denumirea organizaţiei solicitante</w:t>
      </w:r>
      <w:r w:rsidR="00AC11FC" w:rsidRPr="006F6412">
        <w:rPr>
          <w:b/>
          <w:i/>
          <w:color w:val="0070C0"/>
        </w:rPr>
        <w:t xml:space="preserve">/ </w:t>
      </w:r>
      <w:r w:rsidR="00AC11FC" w:rsidRPr="006F6412">
        <w:rPr>
          <w:b/>
          <w:i/>
          <w:iCs/>
          <w:color w:val="0070C0"/>
          <w:lang w:eastAsia="sk-SK"/>
        </w:rPr>
        <w:t xml:space="preserve">a </w:t>
      </w:r>
      <w:r w:rsidR="00AC11FC" w:rsidRPr="006F6412">
        <w:rPr>
          <w:b/>
          <w:bCs/>
          <w:i/>
          <w:color w:val="0070C0"/>
          <w:lang w:eastAsia="sk-SK"/>
        </w:rPr>
        <w:t>liderului de parteneriat/a fiecărui membru al parteneriatului</w:t>
      </w:r>
      <w:r w:rsidR="00AC11FC" w:rsidRPr="006F6412">
        <w:rPr>
          <w:b/>
          <w:i/>
          <w:iCs/>
          <w:color w:val="0070C0"/>
          <w:lang w:eastAsia="sk-SK"/>
        </w:rPr>
        <w:t xml:space="preserve">), </w:t>
      </w:r>
      <w:r w:rsidR="00AC11FC" w:rsidRPr="006F6412">
        <w:t>declar pe propria raspundere</w:t>
      </w:r>
      <w:r w:rsidR="00B1217C" w:rsidRPr="006F6412">
        <w:t xml:space="preserve"> ca</w:t>
      </w:r>
      <w:r w:rsidR="00AC11FC" w:rsidRPr="006F6412">
        <w:t xml:space="preserve"> </w:t>
      </w:r>
      <w:bookmarkEnd w:id="4"/>
      <w:r w:rsidR="00B1217C" w:rsidRPr="006F6412">
        <w:t xml:space="preserve">pentru proiectul a carui documentație a fost elaborata conform acestui ghid, solicitantul </w:t>
      </w:r>
      <w:r w:rsidR="00A4391E" w:rsidRPr="009C1360">
        <w:t xml:space="preserve">va detine, pana la momentul depunerii documentatiei de finantare, asupra terenului si infrastructurii pe care se realizeaza proiectul, drepturi pentru care poate fi acordat dreptul de executie a lucrarilor de constructii, respectiv </w:t>
      </w:r>
      <w:r w:rsidR="00B1217C" w:rsidRPr="006F6412">
        <w:t>ca acestea nu sunt afectate de limitări legale, convenționale, judiciare ale dreptului real invocat, incompatibile cu realizarea activităților proiectului (de ex. limite legale, convenționale etc), respectiv:</w:t>
      </w:r>
    </w:p>
    <w:p w14:paraId="2996CB34" w14:textId="77777777" w:rsidR="00B1217C" w:rsidRPr="006F6412" w:rsidRDefault="00B1217C" w:rsidP="00104C71">
      <w:pPr>
        <w:pStyle w:val="ListParagraph"/>
        <w:numPr>
          <w:ilvl w:val="1"/>
          <w:numId w:val="26"/>
        </w:numPr>
        <w:spacing w:after="200" w:line="276" w:lineRule="auto"/>
        <w:jc w:val="both"/>
      </w:pPr>
      <w:r w:rsidRPr="006F6412">
        <w:t>Nu sunt afectate de limite ale dreptului de proprietatea care sunt incompatibile cu realizarea activităților proiectului.</w:t>
      </w:r>
    </w:p>
    <w:p w14:paraId="18FE5C51" w14:textId="77777777" w:rsidR="00B1217C" w:rsidRPr="006F6412" w:rsidRDefault="00B1217C" w:rsidP="00104C71">
      <w:pPr>
        <w:pStyle w:val="ListParagraph"/>
        <w:numPr>
          <w:ilvl w:val="1"/>
          <w:numId w:val="26"/>
        </w:numPr>
        <w:spacing w:after="200" w:line="276" w:lineRule="auto"/>
        <w:jc w:val="both"/>
      </w:pPr>
      <w:r w:rsidRPr="006F6412">
        <w:t>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71283B68" w14:textId="77777777" w:rsidR="00B1217C" w:rsidRPr="006F6412" w:rsidRDefault="00B1217C" w:rsidP="00104C71">
      <w:pPr>
        <w:pStyle w:val="ListParagraph"/>
        <w:numPr>
          <w:ilvl w:val="1"/>
          <w:numId w:val="26"/>
        </w:numPr>
        <w:spacing w:after="200" w:line="276" w:lineRule="auto"/>
        <w:jc w:val="both"/>
      </w:pPr>
      <w:r w:rsidRPr="006F6412">
        <w:t>Nu fac obiectul revendicărilor potrivit unor legi speciale în materie sau dreptului comun.</w:t>
      </w:r>
    </w:p>
    <w:p w14:paraId="2F7BF686" w14:textId="77777777" w:rsidR="00B1217C" w:rsidRPr="006F6412" w:rsidRDefault="00B1217C" w:rsidP="00104C71">
      <w:pPr>
        <w:pStyle w:val="ListParagraph"/>
        <w:numPr>
          <w:ilvl w:val="1"/>
          <w:numId w:val="26"/>
        </w:numPr>
        <w:spacing w:after="200" w:line="276" w:lineRule="auto"/>
        <w:jc w:val="both"/>
      </w:pPr>
      <w:r w:rsidRPr="006F6412">
        <w:t>(După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41AD4254" w14:textId="77777777" w:rsidR="00B1217C" w:rsidRPr="006F6412" w:rsidRDefault="00B1217C" w:rsidP="00104C71">
      <w:pPr>
        <w:pStyle w:val="ListParagraph"/>
        <w:numPr>
          <w:ilvl w:val="1"/>
          <w:numId w:val="26"/>
        </w:numPr>
        <w:spacing w:after="200" w:line="276" w:lineRule="auto"/>
        <w:jc w:val="both"/>
      </w:pPr>
      <w:r w:rsidRPr="006F6412">
        <w:t>Sunt disponibile pentru investiții/fac obiectul inițierii unor demersuri pentru obținerea dreptului de proprietate/administrare (proiect de Hotărâre de Guvern de expropriere/de administrare).</w:t>
      </w:r>
    </w:p>
    <w:p w14:paraId="6BD94ABC" w14:textId="77777777" w:rsidR="00B94250" w:rsidRPr="006F6412" w:rsidRDefault="00B94250" w:rsidP="00104C71">
      <w:pPr>
        <w:ind w:left="2835"/>
        <w:jc w:val="both"/>
        <w:rPr>
          <w:snapToGrid w:val="0"/>
        </w:rPr>
      </w:pPr>
    </w:p>
    <w:p w14:paraId="304C74E0" w14:textId="2A0BFD37" w:rsidR="004D0479" w:rsidRPr="006F6412" w:rsidRDefault="00E844DE" w:rsidP="00BA500E">
      <w:pPr>
        <w:pStyle w:val="ListParagraph"/>
        <w:numPr>
          <w:ilvl w:val="0"/>
          <w:numId w:val="31"/>
        </w:numPr>
        <w:spacing w:after="160"/>
        <w:jc w:val="both"/>
        <w:rPr>
          <w:strike/>
          <w:color w:val="FF0000"/>
        </w:rPr>
      </w:pPr>
      <w:r w:rsidRPr="006F6412">
        <w:t xml:space="preserve">Subsemnatul, reprezentantul legal al </w:t>
      </w:r>
      <w:r w:rsidRPr="006F6412">
        <w:rPr>
          <w:b/>
          <w:i/>
          <w:iCs/>
          <w:color w:val="0070C0"/>
          <w:lang w:eastAsia="sk-SK"/>
        </w:rPr>
        <w:t>(Completaţi cu denumirea organizaţiei solicitante</w:t>
      </w:r>
      <w:r w:rsidRPr="006F6412">
        <w:rPr>
          <w:b/>
          <w:i/>
          <w:color w:val="0070C0"/>
        </w:rPr>
        <w:t>/</w:t>
      </w:r>
      <w:r w:rsidRPr="006F6412">
        <w:rPr>
          <w:b/>
          <w:i/>
          <w:iCs/>
          <w:color w:val="0070C0"/>
          <w:lang w:eastAsia="sk-SK"/>
        </w:rPr>
        <w:t xml:space="preserve">a </w:t>
      </w:r>
      <w:r w:rsidRPr="006F6412">
        <w:rPr>
          <w:b/>
          <w:bCs/>
          <w:i/>
          <w:color w:val="0070C0"/>
          <w:lang w:eastAsia="sk-SK"/>
        </w:rPr>
        <w:t>liderului de parteneriat/a fiecărui membru al parteneriatului</w:t>
      </w:r>
      <w:r w:rsidRPr="006F6412">
        <w:rPr>
          <w:b/>
          <w:i/>
          <w:iCs/>
          <w:color w:val="0070C0"/>
          <w:lang w:eastAsia="sk-SK"/>
        </w:rPr>
        <w:t xml:space="preserve">) </w:t>
      </w:r>
      <w:r w:rsidRPr="006F6412">
        <w:t>declar</w:t>
      </w:r>
      <w:r w:rsidR="00867E53" w:rsidRPr="006F6412">
        <w:t xml:space="preserve"> că</w:t>
      </w:r>
      <w:r w:rsidR="004D0479" w:rsidRPr="006F6412">
        <w:t>:</w:t>
      </w:r>
    </w:p>
    <w:p w14:paraId="3F9FFB0D" w14:textId="73B8F489" w:rsidR="00867E53" w:rsidRPr="006F6412" w:rsidRDefault="00867E53" w:rsidP="00867E53">
      <w:pPr>
        <w:pStyle w:val="ListParagraph"/>
        <w:numPr>
          <w:ilvl w:val="0"/>
          <w:numId w:val="30"/>
        </w:numPr>
      </w:pPr>
      <w:r w:rsidRPr="006F6412">
        <w:t xml:space="preserve">nu au fost demarate activitățile din proiectul propus spre finanțare anterior </w:t>
      </w:r>
      <w:r w:rsidR="00B01690">
        <w:t>depunerii fișei de proiect de investiție din domenii aferente specializării inteligente;</w:t>
      </w:r>
    </w:p>
    <w:p w14:paraId="1043790E" w14:textId="77777777" w:rsidR="008C73EF" w:rsidRPr="006F6412" w:rsidRDefault="008C73EF" w:rsidP="00104C71">
      <w:pPr>
        <w:pStyle w:val="ListParagraph"/>
        <w:spacing w:after="160"/>
        <w:ind w:left="1440"/>
        <w:jc w:val="both"/>
      </w:pPr>
    </w:p>
    <w:p w14:paraId="39326956" w14:textId="76516A4C" w:rsidR="00087ABC" w:rsidRPr="006F6412" w:rsidRDefault="00867E53" w:rsidP="00BA500E">
      <w:pPr>
        <w:pStyle w:val="ListParagraph"/>
        <w:numPr>
          <w:ilvl w:val="0"/>
          <w:numId w:val="31"/>
        </w:numPr>
        <w:spacing w:before="120" w:after="120"/>
        <w:jc w:val="both"/>
        <w:rPr>
          <w:rFonts w:eastAsia="Calibri"/>
          <w:bCs/>
        </w:rPr>
      </w:pPr>
      <w:r w:rsidRPr="006F6412">
        <w:rPr>
          <w:rFonts w:eastAsia="Calibri"/>
          <w:bCs/>
        </w:rPr>
        <w:lastRenderedPageBreak/>
        <w:t>[</w:t>
      </w:r>
      <w:r w:rsidRPr="006F6412">
        <w:rPr>
          <w:b/>
          <w:i/>
          <w:iCs/>
          <w:color w:val="0070C0"/>
          <w:lang w:eastAsia="sk-SK"/>
        </w:rPr>
        <w:t>Unde este cazul</w:t>
      </w:r>
      <w:r w:rsidRPr="006F6412">
        <w:rPr>
          <w:rFonts w:eastAsia="Calibri"/>
          <w:bCs/>
        </w:rPr>
        <w:t xml:space="preserve">] </w:t>
      </w:r>
      <w:r w:rsidR="00ED7417" w:rsidRPr="006F6412">
        <w:rPr>
          <w:rFonts w:eastAsia="Calibri"/>
          <w:bCs/>
        </w:rPr>
        <w:t>Contribuția financiară proprie a solicitantului pentru implementarea proiectului este constituită fie din resurse proprii, fie din resurse atrase, sub o formă care să nu facă obiectul niciunui alt ajutor public;</w:t>
      </w:r>
    </w:p>
    <w:p w14:paraId="2C67EFB4" w14:textId="77777777" w:rsidR="00A13431" w:rsidRPr="006F6412" w:rsidRDefault="00A13431" w:rsidP="00A13431">
      <w:pPr>
        <w:pStyle w:val="ListParagraph"/>
        <w:spacing w:before="120" w:after="120"/>
        <w:ind w:left="502"/>
        <w:jc w:val="both"/>
        <w:rPr>
          <w:rFonts w:eastAsia="Calibri"/>
          <w:bCs/>
        </w:rPr>
      </w:pPr>
    </w:p>
    <w:p w14:paraId="0F02C186" w14:textId="77777777" w:rsidR="00087ABC" w:rsidRPr="006F6412" w:rsidRDefault="00087ABC" w:rsidP="00BA500E">
      <w:pPr>
        <w:pStyle w:val="ListParagraph"/>
        <w:numPr>
          <w:ilvl w:val="0"/>
          <w:numId w:val="31"/>
        </w:numPr>
        <w:spacing w:after="160"/>
        <w:jc w:val="both"/>
      </w:pPr>
      <w:r w:rsidRPr="006F6412">
        <w:rPr>
          <w:bCs/>
        </w:rPr>
        <w:t>(Unde este cazul</w:t>
      </w:r>
      <w:r w:rsidRPr="006F6412">
        <w:t>) Subsemnatul</w:t>
      </w:r>
      <w:r w:rsidR="0047582F" w:rsidRPr="006F6412">
        <w:t xml:space="preserve">, reprezentantul legal al </w:t>
      </w:r>
      <w:r w:rsidR="0047582F" w:rsidRPr="006F6412">
        <w:rPr>
          <w:b/>
          <w:i/>
          <w:iCs/>
          <w:color w:val="0070C0"/>
          <w:lang w:eastAsia="sk-SK"/>
        </w:rPr>
        <w:t>(</w:t>
      </w:r>
      <w:r w:rsidR="0047582F" w:rsidRPr="006F6412">
        <w:rPr>
          <w:b/>
          <w:bCs/>
          <w:i/>
          <w:color w:val="0070C0"/>
          <w:lang w:eastAsia="sk-SK"/>
        </w:rPr>
        <w:t>Completaţi cu denumirea organizaţiei solicitante/ a liderului de parteneriat/a fiecărui membru al parteneriatului)</w:t>
      </w:r>
      <w:r w:rsidR="0047582F" w:rsidRPr="006F6412">
        <w:t xml:space="preserve"> declar ca solicitantul nu se află în niciuna dintre situațiile prevăzute în Recomandarea Comisiei Europene (2020) 4885 final din 14 iulie 2020 privind condiționarea acordării de sprijin financiar public pentru întreprinderi de lipsa unei legături cu jurisdicțiile necooperante în scopuri fiscale;</w:t>
      </w:r>
    </w:p>
    <w:p w14:paraId="2A639D3D" w14:textId="77777777" w:rsidR="00A13431" w:rsidRPr="006F6412" w:rsidRDefault="00A13431" w:rsidP="00A13431">
      <w:pPr>
        <w:pStyle w:val="ListParagraph"/>
        <w:spacing w:after="160"/>
        <w:ind w:left="502"/>
        <w:jc w:val="both"/>
      </w:pPr>
    </w:p>
    <w:p w14:paraId="022052B6" w14:textId="163CCDF2" w:rsidR="00696F97" w:rsidRPr="006F6412" w:rsidRDefault="00696F97" w:rsidP="00BA500E">
      <w:pPr>
        <w:pStyle w:val="ListParagraph"/>
        <w:numPr>
          <w:ilvl w:val="0"/>
          <w:numId w:val="31"/>
        </w:numPr>
        <w:spacing w:after="160"/>
        <w:jc w:val="both"/>
      </w:pPr>
      <w:r w:rsidRPr="006F6412">
        <w:t xml:space="preserve">Subsemnatul, reprezentantul legal al </w:t>
      </w:r>
      <w:r w:rsidRPr="006F6412">
        <w:rPr>
          <w:b/>
          <w:i/>
          <w:iCs/>
          <w:color w:val="0070C0"/>
          <w:lang w:eastAsia="sk-SK"/>
        </w:rPr>
        <w:t>(Completaţi cu denumirea organizaţiei solicitante</w:t>
      </w:r>
      <w:r w:rsidRPr="006F6412">
        <w:rPr>
          <w:b/>
          <w:i/>
          <w:color w:val="0070C0"/>
        </w:rPr>
        <w:t xml:space="preserve">/ </w:t>
      </w:r>
      <w:r w:rsidRPr="006F6412">
        <w:rPr>
          <w:b/>
          <w:i/>
          <w:iCs/>
          <w:color w:val="0070C0"/>
          <w:lang w:eastAsia="sk-SK"/>
        </w:rPr>
        <w:t xml:space="preserve">a </w:t>
      </w:r>
      <w:r w:rsidRPr="006F6412">
        <w:rPr>
          <w:b/>
          <w:bCs/>
          <w:i/>
          <w:color w:val="0070C0"/>
          <w:lang w:eastAsia="sk-SK"/>
        </w:rPr>
        <w:t>liderului de parteneriat/a fiecărui membru al parteneriatului</w:t>
      </w:r>
      <w:r w:rsidRPr="006F6412">
        <w:rPr>
          <w:b/>
          <w:i/>
          <w:iCs/>
          <w:color w:val="0070C0"/>
          <w:lang w:eastAsia="sk-SK"/>
        </w:rPr>
        <w:t xml:space="preserve">) </w:t>
      </w:r>
      <w:r w:rsidRPr="00B01690">
        <w:rPr>
          <w:bCs/>
          <w:lang w:eastAsia="sk-SK"/>
        </w:rPr>
        <w:t>î</w:t>
      </w:r>
      <w:r w:rsidRPr="006F6412">
        <w:t xml:space="preserve">nțeleg că </w:t>
      </w:r>
      <w:r w:rsidRPr="006F6412">
        <w:rPr>
          <w:rFonts w:eastAsia="Calibri"/>
        </w:rPr>
        <w:t>pot participa și pot obține în condițiile prezentului Ghid</w:t>
      </w:r>
      <w:r w:rsidR="00FB0A16">
        <w:rPr>
          <w:rFonts w:eastAsia="Calibri"/>
        </w:rPr>
        <w:t xml:space="preserve"> simplificat</w:t>
      </w:r>
      <w:r w:rsidRPr="006F6412">
        <w:rPr>
          <w:rFonts w:eastAsia="Calibri"/>
        </w:rPr>
        <w:t xml:space="preserve"> sprijin pentru documentația aferentă unui singur proiect de specializare inteligentă, indiferent dacă depun proiectul în calitate de beneficiar unic sau de lider/partener</w:t>
      </w:r>
      <w:r w:rsidRPr="006F6412">
        <w:rPr>
          <w:rFonts w:eastAsia="Calibri"/>
          <w:color w:val="00B050"/>
        </w:rPr>
        <w:t>.</w:t>
      </w:r>
    </w:p>
    <w:p w14:paraId="1D7D88DD" w14:textId="5F6D609D" w:rsidR="00696F97" w:rsidRPr="006F6412" w:rsidRDefault="00696F97" w:rsidP="00104C71">
      <w:pPr>
        <w:pStyle w:val="ListParagraph"/>
        <w:spacing w:after="160"/>
        <w:ind w:left="502"/>
        <w:jc w:val="both"/>
      </w:pPr>
    </w:p>
    <w:p w14:paraId="58AD16A2" w14:textId="6BF9FAB0" w:rsidR="00E844DE" w:rsidRPr="006F6412" w:rsidRDefault="00E844DE" w:rsidP="00BA500E">
      <w:pPr>
        <w:pStyle w:val="ListParagraph"/>
        <w:numPr>
          <w:ilvl w:val="0"/>
          <w:numId w:val="31"/>
        </w:numPr>
        <w:spacing w:after="160"/>
        <w:jc w:val="both"/>
      </w:pPr>
      <w:r w:rsidRPr="006F6412">
        <w:t xml:space="preserve">Subsemnatul, reprezentantul legal al </w:t>
      </w:r>
      <w:r w:rsidRPr="006F6412">
        <w:rPr>
          <w:b/>
          <w:i/>
          <w:iCs/>
          <w:color w:val="0070C0"/>
          <w:lang w:eastAsia="sk-SK"/>
        </w:rPr>
        <w:t>(Completaţi cu denumirea organizaţiei solicitante</w:t>
      </w:r>
      <w:r w:rsidRPr="006F6412">
        <w:rPr>
          <w:b/>
          <w:i/>
          <w:color w:val="0070C0"/>
        </w:rPr>
        <w:t xml:space="preserve">/ </w:t>
      </w:r>
      <w:r w:rsidRPr="006F6412">
        <w:rPr>
          <w:b/>
          <w:i/>
          <w:iCs/>
          <w:color w:val="0070C0"/>
          <w:lang w:eastAsia="sk-SK"/>
        </w:rPr>
        <w:t xml:space="preserve">a </w:t>
      </w:r>
      <w:r w:rsidRPr="006F6412">
        <w:rPr>
          <w:b/>
          <w:bCs/>
          <w:i/>
          <w:color w:val="0070C0"/>
          <w:lang w:eastAsia="sk-SK"/>
        </w:rPr>
        <w:t>liderului de parteneriat/a fiecărui membru al parteneriatului</w:t>
      </w:r>
      <w:r w:rsidRPr="006F6412">
        <w:rPr>
          <w:b/>
          <w:i/>
          <w:iCs/>
          <w:color w:val="0070C0"/>
          <w:lang w:eastAsia="sk-SK"/>
        </w:rPr>
        <w:t xml:space="preserve">) </w:t>
      </w:r>
      <w:r w:rsidRPr="006F6412">
        <w:rPr>
          <w:iCs/>
          <w:lang w:eastAsia="sk-SK"/>
        </w:rPr>
        <w:t>î</w:t>
      </w:r>
      <w:r w:rsidRPr="006F6412">
        <w:t>nțeleg că, în cazul nerespectării condițiilor de eligibilitate, oricând pe perioada procesului de evalu</w:t>
      </w:r>
      <w:r w:rsidR="009C0147" w:rsidRPr="006F6412">
        <w:t>are</w:t>
      </w:r>
      <w:r w:rsidRPr="006F6412">
        <w:t xml:space="preserve"> și contractare, </w:t>
      </w:r>
      <w:r w:rsidR="008F395E" w:rsidRPr="006F6412">
        <w:t>documentația</w:t>
      </w:r>
      <w:r w:rsidRPr="006F6412">
        <w:t xml:space="preserve"> </w:t>
      </w:r>
      <w:r w:rsidR="008F395E" w:rsidRPr="006F6412">
        <w:t xml:space="preserve">de </w:t>
      </w:r>
      <w:r w:rsidRPr="006F6412">
        <w:t>finanțare va fi respinsă.</w:t>
      </w:r>
    </w:p>
    <w:p w14:paraId="034A3A1E" w14:textId="77777777" w:rsidR="00E844DE" w:rsidRPr="006F6412" w:rsidRDefault="00E844DE" w:rsidP="00104C71">
      <w:pPr>
        <w:pStyle w:val="ListParagraph"/>
        <w:spacing w:after="160"/>
        <w:ind w:left="0"/>
        <w:jc w:val="both"/>
      </w:pPr>
    </w:p>
    <w:p w14:paraId="51A44EA3" w14:textId="28FDFD4D" w:rsidR="00E844DE" w:rsidRPr="006F6412" w:rsidRDefault="00E844DE" w:rsidP="00BA500E">
      <w:pPr>
        <w:pStyle w:val="ListParagraph"/>
        <w:numPr>
          <w:ilvl w:val="0"/>
          <w:numId w:val="31"/>
        </w:numPr>
        <w:spacing w:after="160"/>
        <w:jc w:val="both"/>
      </w:pPr>
      <w:r w:rsidRPr="006F6412">
        <w:t xml:space="preserve">Subsemnatul, reprezentantul legal al </w:t>
      </w:r>
      <w:r w:rsidRPr="006F6412">
        <w:rPr>
          <w:b/>
          <w:i/>
          <w:iCs/>
          <w:color w:val="0070C0"/>
          <w:lang w:eastAsia="sk-SK"/>
        </w:rPr>
        <w:t>(Completaţi cu denumirea organizaţiei solicitante</w:t>
      </w:r>
      <w:r w:rsidRPr="006F6412">
        <w:rPr>
          <w:b/>
          <w:i/>
          <w:color w:val="0070C0"/>
        </w:rPr>
        <w:t xml:space="preserve">/ </w:t>
      </w:r>
      <w:r w:rsidRPr="006F6412">
        <w:rPr>
          <w:b/>
          <w:i/>
          <w:iCs/>
          <w:color w:val="0070C0"/>
          <w:lang w:eastAsia="sk-SK"/>
        </w:rPr>
        <w:t xml:space="preserve">a </w:t>
      </w:r>
      <w:r w:rsidRPr="006F6412">
        <w:rPr>
          <w:b/>
          <w:bCs/>
          <w:i/>
          <w:color w:val="0070C0"/>
          <w:lang w:eastAsia="sk-SK"/>
        </w:rPr>
        <w:t>liderului de parteneriat/a fiecărui membru al parteneriatului</w:t>
      </w:r>
      <w:r w:rsidRPr="006F6412">
        <w:rPr>
          <w:b/>
          <w:i/>
          <w:iCs/>
          <w:color w:val="0070C0"/>
          <w:lang w:eastAsia="sk-SK"/>
        </w:rPr>
        <w:t xml:space="preserve">) </w:t>
      </w:r>
      <w:r w:rsidRPr="00B01690">
        <w:rPr>
          <w:bCs/>
          <w:lang w:eastAsia="sk-SK"/>
        </w:rPr>
        <w:t>î</w:t>
      </w:r>
      <w:r w:rsidRPr="006F6412">
        <w:t xml:space="preserve">nțeleg că orice situație, eveniment ori modificare care afectează sau ar putea afecta respectarea condițiilor de eligibilitate menționate în Ghidul solicitantului (general </w:t>
      </w:r>
      <w:r w:rsidR="00FB0A16">
        <w:t xml:space="preserve">POAT </w:t>
      </w:r>
      <w:r w:rsidRPr="006F6412">
        <w:t xml:space="preserve">și </w:t>
      </w:r>
      <w:r w:rsidR="00D701D4">
        <w:t>simplificat</w:t>
      </w:r>
      <w:r w:rsidRPr="006F6412">
        <w:t xml:space="preserve">) </w:t>
      </w:r>
      <w:r w:rsidR="00A5697D" w:rsidRPr="006F6412">
        <w:t xml:space="preserve">vor fi aduse la cunoștința </w:t>
      </w:r>
      <w:r w:rsidR="009C0147" w:rsidRPr="006F6412">
        <w:t xml:space="preserve">ADR NORD </w:t>
      </w:r>
      <w:r w:rsidR="006F6412" w:rsidRPr="006F6412">
        <w:t>V</w:t>
      </w:r>
      <w:r w:rsidR="009C0147" w:rsidRPr="006F6412">
        <w:t>EST</w:t>
      </w:r>
      <w:r w:rsidR="00A13431" w:rsidRPr="006F6412">
        <w:t xml:space="preserve">/AM POAT </w:t>
      </w:r>
      <w:r w:rsidR="009A7357" w:rsidRPr="006F6412">
        <w:t>în termen de cel mult 3</w:t>
      </w:r>
      <w:r w:rsidRPr="006F6412">
        <w:t xml:space="preserve"> zile lucrătoare de la luarea la cunoștință a situației respective.</w:t>
      </w:r>
    </w:p>
    <w:p w14:paraId="2769B6D5" w14:textId="77777777" w:rsidR="00E844DE" w:rsidRPr="006F6412" w:rsidRDefault="00E844DE" w:rsidP="00104C71">
      <w:pPr>
        <w:pStyle w:val="ListParagraph"/>
        <w:spacing w:after="160"/>
        <w:ind w:left="0"/>
        <w:jc w:val="both"/>
      </w:pPr>
    </w:p>
    <w:p w14:paraId="1D97DE46" w14:textId="32EB300A" w:rsidR="00E844DE" w:rsidRPr="006F6412" w:rsidRDefault="00E844DE" w:rsidP="00BA500E">
      <w:pPr>
        <w:pStyle w:val="ListParagraph"/>
        <w:numPr>
          <w:ilvl w:val="0"/>
          <w:numId w:val="31"/>
        </w:numPr>
        <w:spacing w:after="160"/>
        <w:jc w:val="both"/>
      </w:pPr>
      <w:r w:rsidRPr="006F6412">
        <w:t xml:space="preserve">Subsemnatul, reprezentantul legal al </w:t>
      </w:r>
      <w:r w:rsidRPr="006F6412">
        <w:rPr>
          <w:b/>
          <w:i/>
          <w:iCs/>
          <w:color w:val="0070C0"/>
          <w:lang w:eastAsia="sk-SK"/>
        </w:rPr>
        <w:t>(Completaţi cu denumirea organizaţiei solicitante</w:t>
      </w:r>
      <w:r w:rsidRPr="006F6412">
        <w:rPr>
          <w:b/>
          <w:i/>
          <w:color w:val="0070C0"/>
        </w:rPr>
        <w:t xml:space="preserve">/ </w:t>
      </w:r>
      <w:r w:rsidRPr="006F6412">
        <w:rPr>
          <w:b/>
          <w:i/>
          <w:iCs/>
          <w:color w:val="0070C0"/>
          <w:lang w:eastAsia="sk-SK"/>
        </w:rPr>
        <w:t xml:space="preserve">a </w:t>
      </w:r>
      <w:r w:rsidRPr="006F6412">
        <w:rPr>
          <w:b/>
          <w:bCs/>
          <w:i/>
          <w:color w:val="0070C0"/>
          <w:lang w:eastAsia="sk-SK"/>
        </w:rPr>
        <w:t>liderului de parteneriat/a fiecărui membru al parteneriatului</w:t>
      </w:r>
      <w:r w:rsidRPr="006F6412">
        <w:rPr>
          <w:b/>
          <w:i/>
          <w:iCs/>
          <w:color w:val="0070C0"/>
          <w:lang w:eastAsia="sk-SK"/>
        </w:rPr>
        <w:t xml:space="preserve">) </w:t>
      </w:r>
      <w:r w:rsidRPr="006F6412">
        <w:t xml:space="preserve">înțeleg că, ulterior contractării proiectului, modificarea proiectului, a </w:t>
      </w:r>
      <w:r w:rsidR="008F395E" w:rsidRPr="006F6412">
        <w:t xml:space="preserve">documentației </w:t>
      </w:r>
      <w:r w:rsidR="00783DFF" w:rsidRPr="006F6412">
        <w:t xml:space="preserve">de </w:t>
      </w:r>
      <w:r w:rsidRPr="006F6412">
        <w:t xml:space="preserve">finanțare sau a oricăror elemente care au stat la baza verificării respectării condițiilor de acordare a finanțării, este permisă numai în condițiile stricte ale prevederilor contractuale, cu respectarea legislaţiei în vigoare. </w:t>
      </w:r>
    </w:p>
    <w:p w14:paraId="7242E0A1" w14:textId="77777777" w:rsidR="00625970" w:rsidRPr="006F6412" w:rsidRDefault="00625970" w:rsidP="00104C71">
      <w:pPr>
        <w:pStyle w:val="ListParagraph"/>
        <w:jc w:val="both"/>
      </w:pPr>
    </w:p>
    <w:p w14:paraId="5298D03A" w14:textId="33EA5EF1" w:rsidR="00AF4D7D" w:rsidRPr="006F6412" w:rsidRDefault="00AF4D7D" w:rsidP="00EE1C63">
      <w:pPr>
        <w:pStyle w:val="Heading2"/>
        <w:rPr>
          <w:rFonts w:cs="Times New Roman"/>
          <w:sz w:val="24"/>
          <w:szCs w:val="24"/>
        </w:rPr>
      </w:pPr>
      <w:r w:rsidRPr="006F6412">
        <w:rPr>
          <w:rFonts w:cs="Times New Roman"/>
          <w:sz w:val="24"/>
          <w:szCs w:val="24"/>
        </w:rPr>
        <w:t>II. ANGAJAMENT</w:t>
      </w:r>
    </w:p>
    <w:p w14:paraId="60798413" w14:textId="77777777" w:rsidR="00E844DE" w:rsidRPr="006F6412" w:rsidRDefault="00E844DE" w:rsidP="00104C71">
      <w:pPr>
        <w:jc w:val="both"/>
      </w:pPr>
    </w:p>
    <w:p w14:paraId="55E7A9CC" w14:textId="77777777" w:rsidR="004D0479" w:rsidRPr="006F6412" w:rsidRDefault="004D0479" w:rsidP="00104C71">
      <w:pPr>
        <w:autoSpaceDE w:val="0"/>
        <w:autoSpaceDN w:val="0"/>
        <w:adjustRightInd w:val="0"/>
        <w:jc w:val="both"/>
        <w:rPr>
          <w:b/>
          <w:u w:val="single"/>
        </w:rPr>
      </w:pPr>
      <w:r w:rsidRPr="006F6412">
        <w:rPr>
          <w:b/>
          <w:iCs/>
          <w:u w:val="single"/>
        </w:rPr>
        <w:t>Totodată, mă</w:t>
      </w:r>
      <w:r w:rsidRPr="006F6412">
        <w:rPr>
          <w:b/>
          <w:u w:val="single"/>
        </w:rPr>
        <w:t xml:space="preserve"> angajez:</w:t>
      </w:r>
    </w:p>
    <w:p w14:paraId="5B488C8B" w14:textId="77777777" w:rsidR="008C73EF" w:rsidRPr="006F6412" w:rsidRDefault="008C73EF" w:rsidP="00104C71">
      <w:pPr>
        <w:jc w:val="both"/>
        <w:rPr>
          <w:bCs/>
        </w:rPr>
      </w:pPr>
    </w:p>
    <w:p w14:paraId="1658396F" w14:textId="5AF25B2A" w:rsidR="00DC7018" w:rsidRPr="006F6412" w:rsidRDefault="00A13431" w:rsidP="00BA500E">
      <w:pPr>
        <w:pStyle w:val="ListParagraph"/>
        <w:numPr>
          <w:ilvl w:val="0"/>
          <w:numId w:val="32"/>
        </w:numPr>
        <w:jc w:val="both"/>
        <w:rPr>
          <w:bCs/>
        </w:rPr>
      </w:pPr>
      <w:r w:rsidRPr="006F6412">
        <w:rPr>
          <w:rFonts w:eastAsia="Calibri"/>
          <w:bCs/>
        </w:rPr>
        <w:t>[</w:t>
      </w:r>
      <w:r w:rsidRPr="006F6412">
        <w:rPr>
          <w:b/>
          <w:i/>
          <w:iCs/>
          <w:color w:val="0070C0"/>
          <w:lang w:eastAsia="sk-SK"/>
        </w:rPr>
        <w:t>Unde este cazul</w:t>
      </w:r>
      <w:r w:rsidRPr="006F6412">
        <w:rPr>
          <w:rFonts w:eastAsia="Calibri"/>
          <w:bCs/>
        </w:rPr>
        <w:t xml:space="preserve">] </w:t>
      </w:r>
      <w:r w:rsidR="004378DF" w:rsidRPr="006F6412">
        <w:rPr>
          <w:bCs/>
        </w:rPr>
        <w:t>Să finanţez</w:t>
      </w:r>
      <w:r w:rsidR="00AF4D7D" w:rsidRPr="006F6412">
        <w:rPr>
          <w:bCs/>
        </w:rPr>
        <w:t xml:space="preserve"> toate costurile neeligibile aferente proiectului</w:t>
      </w:r>
      <w:r w:rsidR="0065000D">
        <w:rPr>
          <w:bCs/>
        </w:rPr>
        <w:t xml:space="preserve"> </w:t>
      </w:r>
      <w:r w:rsidR="0065000D" w:rsidRPr="00904165">
        <w:rPr>
          <w:bCs/>
        </w:rPr>
        <w:t>şi contribuţia la cheltuielile eligibile, conform celor declarate în documentaţia de finanţare.</w:t>
      </w:r>
    </w:p>
    <w:p w14:paraId="22C0120A" w14:textId="77777777" w:rsidR="008C73EF" w:rsidRPr="006F6412" w:rsidRDefault="008C73EF" w:rsidP="00104C71">
      <w:pPr>
        <w:jc w:val="both"/>
        <w:rPr>
          <w:bCs/>
        </w:rPr>
      </w:pPr>
    </w:p>
    <w:p w14:paraId="0CCC2F2E" w14:textId="00E0CF17" w:rsidR="008C73EF" w:rsidRPr="006F6412" w:rsidRDefault="009C0147" w:rsidP="00BA500E">
      <w:pPr>
        <w:pStyle w:val="ListParagraph"/>
        <w:numPr>
          <w:ilvl w:val="0"/>
          <w:numId w:val="32"/>
        </w:numPr>
        <w:jc w:val="both"/>
      </w:pPr>
      <w:r w:rsidRPr="006F6412">
        <w:t>Să actualizez</w:t>
      </w:r>
      <w:r w:rsidR="00DC7018" w:rsidRPr="006F6412">
        <w:t>, dacă este cazul, în etapa precontractuală, acordul de parteneriat în conformitate cu ultimul buget rezultat în urma evaluării</w:t>
      </w:r>
      <w:r w:rsidRPr="006F6412">
        <w:t xml:space="preserve">, </w:t>
      </w:r>
      <w:r w:rsidR="00DC7018" w:rsidRPr="006F6412">
        <w:t>în care să se menționeze sumele ce implică contribuția solicitantului/partenerilor la cheltuieli eligibile și neeligibile aferente proiectului.</w:t>
      </w:r>
    </w:p>
    <w:p w14:paraId="5C855FEE" w14:textId="77777777" w:rsidR="008C73EF" w:rsidRPr="006F6412" w:rsidRDefault="008C73EF" w:rsidP="00104C71">
      <w:pPr>
        <w:pStyle w:val="ListParagraph"/>
        <w:ind w:left="502"/>
        <w:jc w:val="both"/>
      </w:pPr>
    </w:p>
    <w:p w14:paraId="67C8E75E" w14:textId="321CDFE9" w:rsidR="00161C0D" w:rsidRPr="006F6412" w:rsidRDefault="004378DF" w:rsidP="00BA500E">
      <w:pPr>
        <w:pStyle w:val="ListParagraph"/>
        <w:numPr>
          <w:ilvl w:val="0"/>
          <w:numId w:val="32"/>
        </w:numPr>
        <w:jc w:val="both"/>
      </w:pPr>
      <w:r w:rsidRPr="006F6412">
        <w:rPr>
          <w:bCs/>
        </w:rPr>
        <w:t>Să asigur</w:t>
      </w:r>
      <w:r w:rsidR="00AF4D7D" w:rsidRPr="006F6412">
        <w:rPr>
          <w:bCs/>
        </w:rPr>
        <w:t xml:space="preserve"> resursele financiare necesare implementării optime a proiectului în condiţiile rambursării ulterioare a cheltuielilor eligibile din instrumente structurale</w:t>
      </w:r>
      <w:r w:rsidR="00FB0A16">
        <w:rPr>
          <w:bCs/>
        </w:rPr>
        <w:t>.</w:t>
      </w:r>
    </w:p>
    <w:p w14:paraId="1F3BE55D" w14:textId="77777777" w:rsidR="00161C0D" w:rsidRPr="006F6412" w:rsidRDefault="00161C0D" w:rsidP="00104C71">
      <w:pPr>
        <w:pStyle w:val="ListParagraph"/>
        <w:ind w:left="502"/>
        <w:jc w:val="both"/>
        <w:rPr>
          <w:bCs/>
        </w:rPr>
      </w:pPr>
    </w:p>
    <w:p w14:paraId="419DD852" w14:textId="47D30120" w:rsidR="002C2419" w:rsidRPr="006F6412" w:rsidRDefault="00F60DD1" w:rsidP="00BA500E">
      <w:pPr>
        <w:pStyle w:val="ListParagraph"/>
        <w:numPr>
          <w:ilvl w:val="0"/>
          <w:numId w:val="32"/>
        </w:numPr>
        <w:jc w:val="both"/>
      </w:pPr>
      <w:r w:rsidRPr="006F6412">
        <w:rPr>
          <w:bCs/>
        </w:rPr>
        <w:lastRenderedPageBreak/>
        <w:t xml:space="preserve">Să </w:t>
      </w:r>
      <w:r w:rsidR="00783DFF" w:rsidRPr="006F6412">
        <w:rPr>
          <w:bCs/>
        </w:rPr>
        <w:t>prezint</w:t>
      </w:r>
      <w:r w:rsidR="002C2419" w:rsidRPr="006F6412">
        <w:rPr>
          <w:bCs/>
        </w:rPr>
        <w:t xml:space="preserve"> dovada depunerii </w:t>
      </w:r>
      <w:r w:rsidRPr="006F6412">
        <w:rPr>
          <w:bCs/>
        </w:rPr>
        <w:t>cererii de finanțare în condițiile stabilite pentru perioada de programare 2021-202</w:t>
      </w:r>
      <w:r w:rsidR="00BA500E" w:rsidRPr="006F6412">
        <w:rPr>
          <w:bCs/>
        </w:rPr>
        <w:t>7 aferenta proiectului</w:t>
      </w:r>
      <w:r w:rsidRPr="006F6412">
        <w:rPr>
          <w:bCs/>
        </w:rPr>
        <w:t xml:space="preserve"> pentru care au fost pregătite documentațiile.</w:t>
      </w:r>
      <w:r w:rsidR="002C2419" w:rsidRPr="006F6412">
        <w:rPr>
          <w:rFonts w:eastAsia="Calibri"/>
        </w:rPr>
        <w:tab/>
      </w:r>
    </w:p>
    <w:p w14:paraId="0F252B0E" w14:textId="77777777" w:rsidR="008C73EF" w:rsidRPr="006F6412" w:rsidRDefault="008C73EF" w:rsidP="00104C71">
      <w:pPr>
        <w:jc w:val="both"/>
      </w:pPr>
    </w:p>
    <w:p w14:paraId="6815FCA8" w14:textId="176BF59D" w:rsidR="008C73EF" w:rsidRPr="006F6412" w:rsidRDefault="006D6363" w:rsidP="00BA500E">
      <w:pPr>
        <w:pStyle w:val="ListParagraph"/>
        <w:numPr>
          <w:ilvl w:val="0"/>
          <w:numId w:val="32"/>
        </w:numPr>
        <w:jc w:val="both"/>
      </w:pPr>
      <w:r w:rsidRPr="006F6412">
        <w:rPr>
          <w:bCs/>
        </w:rPr>
        <w:t xml:space="preserve">Să </w:t>
      </w:r>
      <w:r w:rsidRPr="006F6412">
        <w:t xml:space="preserve">utilizez sprijinul financiar exclusiv pentru atingerea scopului și obiectivelor pentru care a fost acordat, conform proiectului </w:t>
      </w:r>
      <w:r w:rsidR="00BA500E" w:rsidRPr="006F6412">
        <w:rPr>
          <w:b/>
          <w:bCs/>
          <w:i/>
          <w:color w:val="0070C0"/>
          <w:lang w:eastAsia="sk-SK"/>
        </w:rPr>
        <w:t>[completati cu titlul proiectului</w:t>
      </w:r>
      <w:r w:rsidR="00BA500E" w:rsidRPr="006F6412">
        <w:rPr>
          <w:b/>
          <w:i/>
          <w:iCs/>
          <w:color w:val="0070C0"/>
          <w:lang w:eastAsia="sk-SK"/>
        </w:rPr>
        <w:t>]</w:t>
      </w:r>
    </w:p>
    <w:p w14:paraId="0DD1CCCE" w14:textId="77777777" w:rsidR="008C73EF" w:rsidRPr="006F6412" w:rsidRDefault="008C73EF" w:rsidP="00104C71">
      <w:pPr>
        <w:pStyle w:val="ListParagraph"/>
        <w:ind w:left="502"/>
        <w:jc w:val="both"/>
      </w:pPr>
    </w:p>
    <w:p w14:paraId="617BE8B5" w14:textId="3D818ABE" w:rsidR="008C73EF" w:rsidRPr="006F6412" w:rsidRDefault="006D6363" w:rsidP="00BA500E">
      <w:pPr>
        <w:pStyle w:val="ListParagraph"/>
        <w:numPr>
          <w:ilvl w:val="0"/>
          <w:numId w:val="32"/>
        </w:numPr>
        <w:jc w:val="both"/>
      </w:pPr>
      <w:r w:rsidRPr="006F6412">
        <w:rPr>
          <w:bCs/>
        </w:rPr>
        <w:t xml:space="preserve">Ma anagajez sa </w:t>
      </w:r>
      <w:r w:rsidRPr="006F6412">
        <w:t xml:space="preserve">implementez proiectul </w:t>
      </w:r>
      <w:r w:rsidR="00BA500E" w:rsidRPr="006F6412">
        <w:rPr>
          <w:b/>
          <w:bCs/>
          <w:i/>
          <w:color w:val="0070C0"/>
          <w:lang w:eastAsia="sk-SK"/>
        </w:rPr>
        <w:t>[completati cu titlul proiectului</w:t>
      </w:r>
      <w:r w:rsidR="00BA500E" w:rsidRPr="006F6412">
        <w:rPr>
          <w:b/>
          <w:i/>
          <w:iCs/>
          <w:color w:val="0070C0"/>
          <w:lang w:eastAsia="sk-SK"/>
        </w:rPr>
        <w:t>]</w:t>
      </w:r>
      <w:r w:rsidRPr="006F6412">
        <w:t xml:space="preserve"> selectat și sa asigur sustenabilitatea activităților î</w:t>
      </w:r>
      <w:r w:rsidR="00BA500E" w:rsidRPr="006F6412">
        <w:t>n condițiile prevăzute în schema</w:t>
      </w:r>
      <w:r w:rsidRPr="006F6412">
        <w:t xml:space="preserve"> de ajutor de minimis/stat și în Ghidul Solicitantulu</w:t>
      </w:r>
      <w:r w:rsidR="00937CF9" w:rsidRPr="006F6412">
        <w:t>i</w:t>
      </w:r>
      <w:r w:rsidR="00FB0A16">
        <w:t xml:space="preserve"> POAT în domeniul specializării inteligente</w:t>
      </w:r>
      <w:r w:rsidR="00937CF9" w:rsidRPr="006F6412">
        <w:t>.</w:t>
      </w:r>
    </w:p>
    <w:p w14:paraId="625B6B54" w14:textId="77777777" w:rsidR="008C73EF" w:rsidRPr="006F6412" w:rsidRDefault="008C73EF" w:rsidP="00104C71">
      <w:pPr>
        <w:pStyle w:val="ListParagraph"/>
        <w:ind w:left="502"/>
        <w:jc w:val="both"/>
      </w:pPr>
    </w:p>
    <w:p w14:paraId="065387E5" w14:textId="45D356E0" w:rsidR="008C73EF" w:rsidRPr="006F6412" w:rsidRDefault="006D6363" w:rsidP="00BA500E">
      <w:pPr>
        <w:pStyle w:val="ListParagraph"/>
        <w:numPr>
          <w:ilvl w:val="0"/>
          <w:numId w:val="32"/>
        </w:numPr>
        <w:jc w:val="both"/>
      </w:pPr>
      <w:r w:rsidRPr="006F6412">
        <w:t>S</w:t>
      </w:r>
      <w:r w:rsidR="00B01690">
        <w:t>ă</w:t>
      </w:r>
      <w:r w:rsidRPr="006F6412">
        <w:t xml:space="preserve"> raportez furnizorului schemei de ajutor de </w:t>
      </w:r>
      <w:r w:rsidR="00FB0A16">
        <w:t xml:space="preserve">stat și de </w:t>
      </w:r>
      <w:r w:rsidRPr="006F6412">
        <w:t>minimis toate datele și informațiile necesare pentru monitorizarea ajutorului de minimis, în formatul pus la dispoziție de către furnizorul schemei.</w:t>
      </w:r>
    </w:p>
    <w:p w14:paraId="496D28D2" w14:textId="77777777" w:rsidR="008C73EF" w:rsidRPr="006F6412" w:rsidRDefault="008C73EF" w:rsidP="00104C71">
      <w:pPr>
        <w:pStyle w:val="ListParagraph"/>
        <w:ind w:left="502"/>
        <w:jc w:val="both"/>
      </w:pPr>
    </w:p>
    <w:p w14:paraId="24399DDA" w14:textId="6777D3A9" w:rsidR="008C73EF" w:rsidRPr="006F6412" w:rsidRDefault="00937CF9" w:rsidP="00BA500E">
      <w:pPr>
        <w:pStyle w:val="ListParagraph"/>
        <w:numPr>
          <w:ilvl w:val="0"/>
          <w:numId w:val="32"/>
        </w:numPr>
        <w:jc w:val="both"/>
      </w:pPr>
      <w:r w:rsidRPr="006F6412">
        <w:rPr>
          <w:rFonts w:eastAsia="Calibri"/>
        </w:rPr>
        <w:t xml:space="preserve">Sa ma asigur ca documentația </w:t>
      </w:r>
      <w:r w:rsidR="001358D2" w:rsidRPr="006F6412">
        <w:rPr>
          <w:rFonts w:eastAsia="Calibri"/>
        </w:rPr>
        <w:t>tehnico-economica aferenta prezentei documentatii de finan</w:t>
      </w:r>
      <w:r w:rsidR="00322815" w:rsidRPr="006F6412">
        <w:t>ţ</w:t>
      </w:r>
      <w:r w:rsidR="001358D2" w:rsidRPr="006F6412">
        <w:rPr>
          <w:rFonts w:eastAsia="Calibri"/>
        </w:rPr>
        <w:t xml:space="preserve">are va fi elaborată în conformitate cu </w:t>
      </w:r>
      <w:r w:rsidRPr="006F6412">
        <w:rPr>
          <w:rFonts w:eastAsia="Calibri"/>
        </w:rPr>
        <w:t xml:space="preserve">prevederile </w:t>
      </w:r>
      <w:r w:rsidR="001358D2" w:rsidRPr="006F6412">
        <w:rPr>
          <w:rFonts w:eastAsia="Calibri"/>
        </w:rPr>
        <w:t>HG nr. 907/2016</w:t>
      </w:r>
      <w:r w:rsidRPr="006F6412">
        <w:rPr>
          <w:rFonts w:eastAsia="Calibri"/>
        </w:rPr>
        <w:t>.</w:t>
      </w:r>
    </w:p>
    <w:p w14:paraId="263FF0BB" w14:textId="296BFB6A" w:rsidR="008C73EF" w:rsidRPr="006F6412" w:rsidRDefault="008C73EF" w:rsidP="00104C71">
      <w:pPr>
        <w:jc w:val="both"/>
      </w:pPr>
    </w:p>
    <w:p w14:paraId="7319F4E2" w14:textId="079E29BE" w:rsidR="008C73EF" w:rsidRPr="006F6412" w:rsidRDefault="00937CF9" w:rsidP="00BA500E">
      <w:pPr>
        <w:pStyle w:val="ListParagraph"/>
        <w:numPr>
          <w:ilvl w:val="0"/>
          <w:numId w:val="32"/>
        </w:numPr>
        <w:jc w:val="both"/>
      </w:pPr>
      <w:r w:rsidRPr="006F6412">
        <w:rPr>
          <w:bCs/>
        </w:rPr>
        <w:t>S</w:t>
      </w:r>
      <w:r w:rsidR="00ED7417" w:rsidRPr="006F6412">
        <w:rPr>
          <w:bCs/>
        </w:rPr>
        <w:t>ă nu realizez</w:t>
      </w:r>
      <w:r w:rsidR="00AF4D7D" w:rsidRPr="006F6412">
        <w:rPr>
          <w:bCs/>
        </w:rPr>
        <w:t xml:space="preserve"> o modificare substanțială care afectează natura, obiectivele sau condițiile de realizare și care ar determina subminarea obiectivelor inițiale ale acesteia.</w:t>
      </w:r>
    </w:p>
    <w:p w14:paraId="53D7AF40" w14:textId="77777777" w:rsidR="008C73EF" w:rsidRPr="006F6412" w:rsidRDefault="008C73EF" w:rsidP="00104C71">
      <w:pPr>
        <w:pStyle w:val="ListParagraph"/>
        <w:ind w:left="502"/>
        <w:jc w:val="both"/>
      </w:pPr>
    </w:p>
    <w:p w14:paraId="2BCE8D53" w14:textId="146B1553" w:rsidR="008C73EF" w:rsidRPr="006F6412" w:rsidRDefault="00ED7417" w:rsidP="00BA500E">
      <w:pPr>
        <w:pStyle w:val="ListParagraph"/>
        <w:numPr>
          <w:ilvl w:val="0"/>
          <w:numId w:val="32"/>
        </w:numPr>
        <w:jc w:val="both"/>
      </w:pPr>
      <w:r w:rsidRPr="006F6412">
        <w:rPr>
          <w:bCs/>
        </w:rPr>
        <w:t>Să respect</w:t>
      </w:r>
      <w:r w:rsidR="00AF4D7D" w:rsidRPr="006F6412">
        <w:rPr>
          <w:bCs/>
        </w:rPr>
        <w:t>, pe durata pregătirii şi implementării proiectului, prevederile legislaţiei comunitare şi naţionale în domeniul dezvoltării durabile, egalităţii de şanse şi nediscriminării</w:t>
      </w:r>
      <w:r w:rsidR="00696F97" w:rsidRPr="006F6412">
        <w:rPr>
          <w:bCs/>
        </w:rPr>
        <w:t>,</w:t>
      </w:r>
      <w:r w:rsidR="00AF4D7D" w:rsidRPr="006F6412">
        <w:rPr>
          <w:bCs/>
        </w:rPr>
        <w:t xml:space="preserve"> egalităţii de gen</w:t>
      </w:r>
      <w:r w:rsidR="00696F97" w:rsidRPr="006F6412">
        <w:rPr>
          <w:bCs/>
        </w:rPr>
        <w:t xml:space="preserve"> şi </w:t>
      </w:r>
      <w:r w:rsidR="00696F97" w:rsidRPr="006F6412">
        <w:rPr>
          <w:rFonts w:eastAsia="Calibri"/>
        </w:rPr>
        <w:t>accesibilitate</w:t>
      </w:r>
      <w:r w:rsidR="00AF4D7D" w:rsidRPr="006F6412">
        <w:rPr>
          <w:bCs/>
        </w:rPr>
        <w:t>.</w:t>
      </w:r>
      <w:r w:rsidR="0092674E" w:rsidRPr="006F6412">
        <w:rPr>
          <w:bCs/>
        </w:rPr>
        <w:t xml:space="preserve"> De asemenea ma angajez sa respect </w:t>
      </w:r>
      <w:r w:rsidR="0092674E" w:rsidRPr="006F6412">
        <w:rPr>
          <w:rFonts w:eastAsia="Calibri"/>
        </w:rPr>
        <w:t>legislaţia naţională şi europeană aplicabilă în domeniul protecţiei mediului, eficienţei energetice, al muncii și al achizițiilor publice.</w:t>
      </w:r>
    </w:p>
    <w:p w14:paraId="6B1DDA48" w14:textId="77777777" w:rsidR="008C73EF" w:rsidRPr="006F6412" w:rsidRDefault="008C73EF" w:rsidP="00104C71">
      <w:pPr>
        <w:pStyle w:val="ListParagraph"/>
        <w:ind w:left="502"/>
        <w:jc w:val="both"/>
      </w:pPr>
    </w:p>
    <w:p w14:paraId="782A241F" w14:textId="06C4EBD6" w:rsidR="00AF4D7D" w:rsidRPr="006F6412" w:rsidRDefault="00ED7417" w:rsidP="00BA500E">
      <w:pPr>
        <w:pStyle w:val="ListParagraph"/>
        <w:numPr>
          <w:ilvl w:val="0"/>
          <w:numId w:val="32"/>
        </w:numPr>
        <w:jc w:val="both"/>
      </w:pPr>
      <w:r w:rsidRPr="006F6412">
        <w:rPr>
          <w:bCs/>
        </w:rPr>
        <w:t>Să respect</w:t>
      </w:r>
      <w:r w:rsidR="00AF4D7D" w:rsidRPr="006F6412">
        <w:rPr>
          <w:bCs/>
        </w:rPr>
        <w:t xml:space="preserve">, pe perioada de </w:t>
      </w:r>
      <w:r w:rsidRPr="006F6412">
        <w:rPr>
          <w:bCs/>
        </w:rPr>
        <w:t>evaluare/contractare</w:t>
      </w:r>
      <w:r w:rsidR="00432008" w:rsidRPr="006F6412">
        <w:rPr>
          <w:bCs/>
        </w:rPr>
        <w:t xml:space="preserve">/durabilitate </w:t>
      </w:r>
      <w:r w:rsidR="00AF4D7D" w:rsidRPr="006F6412">
        <w:rPr>
          <w:bCs/>
        </w:rPr>
        <w:t>a proiectului, următoarele condiții, sub sancțiunile prevăzute în contractul de</w:t>
      </w:r>
      <w:r w:rsidR="00FB0A16">
        <w:rPr>
          <w:bCs/>
        </w:rPr>
        <w:t xml:space="preserve"> acordare a sprijinului financiar</w:t>
      </w:r>
      <w:r w:rsidR="00AF4D7D" w:rsidRPr="006F6412">
        <w:rPr>
          <w:bCs/>
        </w:rPr>
        <w:t>:</w:t>
      </w:r>
    </w:p>
    <w:p w14:paraId="03B8A696" w14:textId="5913EE91" w:rsidR="00AF4D7D" w:rsidRPr="006F6412" w:rsidRDefault="00BA500E" w:rsidP="00BA500E">
      <w:pPr>
        <w:pStyle w:val="ListParagraph"/>
        <w:numPr>
          <w:ilvl w:val="0"/>
          <w:numId w:val="33"/>
        </w:numPr>
        <w:jc w:val="both"/>
        <w:rPr>
          <w:bCs/>
        </w:rPr>
      </w:pPr>
      <w:r w:rsidRPr="006F6412">
        <w:rPr>
          <w:bCs/>
        </w:rPr>
        <w:t xml:space="preserve">Intreprinderea </w:t>
      </w:r>
      <w:r w:rsidR="00AF4D7D" w:rsidRPr="006F6412">
        <w:rPr>
          <w:bCs/>
        </w:rPr>
        <w:t>să nu se afle în stare de faliment</w:t>
      </w:r>
    </w:p>
    <w:p w14:paraId="5DDB7C91" w14:textId="3E9D1C16" w:rsidR="00AF4D7D" w:rsidRPr="006F6412" w:rsidRDefault="00BA500E" w:rsidP="00BA500E">
      <w:pPr>
        <w:pStyle w:val="ListParagraph"/>
        <w:numPr>
          <w:ilvl w:val="0"/>
          <w:numId w:val="33"/>
        </w:numPr>
        <w:jc w:val="both"/>
        <w:rPr>
          <w:bCs/>
        </w:rPr>
      </w:pPr>
      <w:r w:rsidRPr="006F6412">
        <w:rPr>
          <w:bCs/>
        </w:rPr>
        <w:t xml:space="preserve">Intreprinderea </w:t>
      </w:r>
      <w:r w:rsidR="00AF4D7D" w:rsidRPr="006F6412">
        <w:rPr>
          <w:bCs/>
        </w:rPr>
        <w:t>să nu-și suspende activitatea economică</w:t>
      </w:r>
    </w:p>
    <w:p w14:paraId="4846A9BB" w14:textId="13D2EE2E" w:rsidR="00AF4D7D" w:rsidRPr="006F6412" w:rsidRDefault="00BA500E" w:rsidP="005A4BBF">
      <w:pPr>
        <w:pStyle w:val="ListParagraph"/>
        <w:numPr>
          <w:ilvl w:val="0"/>
          <w:numId w:val="33"/>
        </w:numPr>
        <w:jc w:val="both"/>
        <w:rPr>
          <w:bCs/>
        </w:rPr>
      </w:pPr>
      <w:r w:rsidRPr="006F6412">
        <w:rPr>
          <w:bCs/>
        </w:rPr>
        <w:t xml:space="preserve">Intreprinderea </w:t>
      </w:r>
      <w:r w:rsidR="00AF4D7D" w:rsidRPr="006F6412">
        <w:rPr>
          <w:bCs/>
        </w:rPr>
        <w:t xml:space="preserve">să nu fie în dificultate, în conformitate cu prevederile Regulamentului </w:t>
      </w:r>
      <w:r w:rsidR="005A4BBF" w:rsidRPr="005A4BBF">
        <w:rPr>
          <w:bCs/>
        </w:rPr>
        <w:t>(UE) NR. 1407/2013 AL COMISIEI din 18 decembrie 2013 privind aplicarea articolelor 107 și 108 din Tratatul privind funcționarea Uniunii Europene ajutoarelor de minimis.</w:t>
      </w:r>
      <w:r w:rsidR="00AF4D7D" w:rsidRPr="006F6412">
        <w:rPr>
          <w:bCs/>
        </w:rPr>
        <w:t>de declarare a anumitor categorii de ajutoare compatibile cu piața internă în aplicarea articolelor 107 și 108 din tratat.</w:t>
      </w:r>
    </w:p>
    <w:p w14:paraId="59EA49B7" w14:textId="47193DDF" w:rsidR="00AF4D7D" w:rsidRPr="006F6412" w:rsidRDefault="00D27E2B" w:rsidP="00BA500E">
      <w:pPr>
        <w:pStyle w:val="ListParagraph"/>
        <w:numPr>
          <w:ilvl w:val="0"/>
          <w:numId w:val="33"/>
        </w:numPr>
        <w:jc w:val="both"/>
        <w:rPr>
          <w:bCs/>
        </w:rPr>
      </w:pPr>
      <w:r w:rsidRPr="006F6412">
        <w:rPr>
          <w:bCs/>
        </w:rPr>
        <w:t>Reprezentantul legal s</w:t>
      </w:r>
      <w:r w:rsidR="00AF4D7D" w:rsidRPr="006F6412">
        <w:rPr>
          <w:bCs/>
        </w:rPr>
        <w:t xml:space="preserve">ă nu fi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 </w:t>
      </w:r>
    </w:p>
    <w:p w14:paraId="002EBA8B" w14:textId="522D2783" w:rsidR="008C73EF" w:rsidRPr="006F6412" w:rsidRDefault="00D27E2B" w:rsidP="00D27E2B">
      <w:pPr>
        <w:pStyle w:val="ListParagraph"/>
        <w:numPr>
          <w:ilvl w:val="0"/>
          <w:numId w:val="33"/>
        </w:numPr>
        <w:jc w:val="both"/>
        <w:rPr>
          <w:bCs/>
        </w:rPr>
      </w:pPr>
      <w:r w:rsidRPr="006F6412">
        <w:rPr>
          <w:bCs/>
        </w:rPr>
        <w:t>(Unde este cazul) să dețin</w:t>
      </w:r>
      <w:r w:rsidR="00AF4D7D" w:rsidRPr="006F6412">
        <w:rPr>
          <w:bCs/>
        </w:rPr>
        <w:t xml:space="preserve"> dreptul legal de a desfășura activitățile prevăzute în cadrul proiectului.</w:t>
      </w:r>
    </w:p>
    <w:p w14:paraId="7139E59E" w14:textId="77777777" w:rsidR="008C73EF" w:rsidRPr="006F6412" w:rsidRDefault="008C73EF" w:rsidP="00D27E2B">
      <w:pPr>
        <w:jc w:val="both"/>
        <w:rPr>
          <w:bCs/>
        </w:rPr>
      </w:pPr>
    </w:p>
    <w:p w14:paraId="65664F4C" w14:textId="5E69784F" w:rsidR="00D27E2B" w:rsidRPr="006F6412" w:rsidRDefault="00D27E2B" w:rsidP="00D27E2B">
      <w:pPr>
        <w:pStyle w:val="ListParagraph"/>
        <w:numPr>
          <w:ilvl w:val="0"/>
          <w:numId w:val="32"/>
        </w:numPr>
        <w:jc w:val="both"/>
        <w:rPr>
          <w:bCs/>
        </w:rPr>
      </w:pPr>
      <w:r w:rsidRPr="006F6412">
        <w:rPr>
          <w:bCs/>
        </w:rPr>
        <w:t>În cazul în care solicitantul desfășoară sau va desfășura activități în mai multe domenii de activitate, ajutorul de minimis obținut nu va fi utilizat într-un alt domeniu de activitate (i.e. clasă CAEN) decât cel menționat în cererea de finanțare.</w:t>
      </w:r>
    </w:p>
    <w:p w14:paraId="30520E70" w14:textId="49007B33" w:rsidR="00DC7018" w:rsidRPr="006F6412" w:rsidRDefault="00DC7018" w:rsidP="00BA500E">
      <w:pPr>
        <w:numPr>
          <w:ilvl w:val="0"/>
          <w:numId w:val="32"/>
        </w:numPr>
        <w:spacing w:before="120"/>
        <w:contextualSpacing/>
        <w:jc w:val="both"/>
      </w:pPr>
      <w:r w:rsidRPr="006F6412">
        <w:t xml:space="preserve">Că am luat la cunoștință și </w:t>
      </w:r>
      <w:r w:rsidR="00937CF9" w:rsidRPr="006F6412">
        <w:t>mi</w:t>
      </w:r>
      <w:r w:rsidRPr="006F6412">
        <w:t>-am asumat riscul cu privire la fluctuațiile de cur</w:t>
      </w:r>
      <w:r w:rsidR="00937CF9" w:rsidRPr="006F6412">
        <w:t xml:space="preserve">s valutar intre data depunerii </w:t>
      </w:r>
      <w:r w:rsidR="00FB0A16">
        <w:t>fișei de investiție în domenii aferente specializării inteligente</w:t>
      </w:r>
      <w:r w:rsidRPr="006F6412">
        <w:t xml:space="preserve"> și data contractării, precum și al</w:t>
      </w:r>
      <w:r w:rsidR="00937CF9" w:rsidRPr="006F6412">
        <w:t xml:space="preserve">te riscuri presupuse de </w:t>
      </w:r>
      <w:r w:rsidR="00FB0A16">
        <w:t>G</w:t>
      </w:r>
      <w:r w:rsidR="00937CF9" w:rsidRPr="006F6412">
        <w:t>hidul solicitantului</w:t>
      </w:r>
      <w:r w:rsidRPr="006F6412">
        <w:t xml:space="preserve"> </w:t>
      </w:r>
      <w:r w:rsidR="00FB0A16">
        <w:t xml:space="preserve">POAT în domeniul specializării inteligente </w:t>
      </w:r>
      <w:r w:rsidRPr="006F6412">
        <w:t xml:space="preserve">ce conduc/pot conduce la respingerea proeictului de la finanțare/rezilierea contractului de </w:t>
      </w:r>
      <w:r w:rsidR="00FB0A16">
        <w:t>acordare a sprijinului financiar</w:t>
      </w:r>
      <w:r w:rsidRPr="006F6412">
        <w:t>.</w:t>
      </w:r>
    </w:p>
    <w:p w14:paraId="044778DB" w14:textId="77777777" w:rsidR="00DC7018" w:rsidRPr="006F6412" w:rsidRDefault="00DC7018" w:rsidP="00104C71">
      <w:pPr>
        <w:jc w:val="both"/>
        <w:rPr>
          <w:bCs/>
        </w:rPr>
      </w:pPr>
    </w:p>
    <w:p w14:paraId="59060F4F" w14:textId="039ECAE6" w:rsidR="00A5697D" w:rsidRPr="006F6412" w:rsidRDefault="00AF4D7D" w:rsidP="00BA500E">
      <w:pPr>
        <w:pStyle w:val="ListParagraph"/>
        <w:numPr>
          <w:ilvl w:val="0"/>
          <w:numId w:val="32"/>
        </w:numPr>
        <w:jc w:val="both"/>
        <w:rPr>
          <w:bCs/>
        </w:rPr>
      </w:pPr>
      <w:r w:rsidRPr="006F6412">
        <w:rPr>
          <w:bCs/>
        </w:rPr>
        <w:lastRenderedPageBreak/>
        <w:t xml:space="preserve">Să notific </w:t>
      </w:r>
      <w:r w:rsidR="003706F5" w:rsidRPr="006F6412">
        <w:rPr>
          <w:bCs/>
        </w:rPr>
        <w:t xml:space="preserve">ADR </w:t>
      </w:r>
      <w:r w:rsidR="00827C29" w:rsidRPr="006F6412">
        <w:rPr>
          <w:bCs/>
        </w:rPr>
        <w:t>Nord-</w:t>
      </w:r>
      <w:r w:rsidR="006F6412" w:rsidRPr="006F6412">
        <w:rPr>
          <w:bCs/>
        </w:rPr>
        <w:t>Ve</w:t>
      </w:r>
      <w:r w:rsidR="00827C29" w:rsidRPr="006F6412">
        <w:rPr>
          <w:bCs/>
        </w:rPr>
        <w:t>st</w:t>
      </w:r>
      <w:r w:rsidRPr="006F6412">
        <w:rPr>
          <w:bCs/>
        </w:rPr>
        <w:t>/AM</w:t>
      </w:r>
      <w:r w:rsidR="00F43A25" w:rsidRPr="006F6412">
        <w:rPr>
          <w:bCs/>
        </w:rPr>
        <w:t xml:space="preserve"> </w:t>
      </w:r>
      <w:r w:rsidRPr="006F6412">
        <w:rPr>
          <w:bCs/>
        </w:rPr>
        <w:t>PO</w:t>
      </w:r>
      <w:r w:rsidR="00F43A25" w:rsidRPr="006F6412">
        <w:rPr>
          <w:bCs/>
        </w:rPr>
        <w:t xml:space="preserve">AT </w:t>
      </w:r>
      <w:r w:rsidRPr="006F6412">
        <w:rPr>
          <w:bCs/>
        </w:rPr>
        <w:t xml:space="preserve">asupra oricărei situații intervenite de natură a afecta cele </w:t>
      </w:r>
      <w:r w:rsidR="003C066B" w:rsidRPr="006F6412">
        <w:rPr>
          <w:bCs/>
        </w:rPr>
        <w:t>angajate, în termen de maximum 3</w:t>
      </w:r>
      <w:r w:rsidRPr="006F6412">
        <w:rPr>
          <w:bCs/>
        </w:rPr>
        <w:t xml:space="preserve"> zile lucrătoare de la apariția acesteia.</w:t>
      </w:r>
    </w:p>
    <w:p w14:paraId="25A6E6CB" w14:textId="77777777" w:rsidR="00CB47CB" w:rsidRPr="006F6412" w:rsidRDefault="00CB47CB">
      <w:pPr>
        <w:spacing w:after="160" w:line="259" w:lineRule="auto"/>
        <w:rPr>
          <w:b/>
          <w:bCs/>
        </w:rPr>
      </w:pPr>
      <w:r w:rsidRPr="006F6412">
        <w:rPr>
          <w:b/>
          <w:bCs/>
        </w:rPr>
        <w:br w:type="page"/>
      </w:r>
    </w:p>
    <w:p w14:paraId="23423780" w14:textId="5ACB6D82" w:rsidR="00012459" w:rsidRPr="006F6412" w:rsidRDefault="001E22E2" w:rsidP="00B01690">
      <w:pPr>
        <w:pStyle w:val="Heading2"/>
        <w:jc w:val="both"/>
        <w:rPr>
          <w:rFonts w:cs="Times New Roman"/>
          <w:sz w:val="24"/>
          <w:szCs w:val="24"/>
        </w:rPr>
      </w:pPr>
      <w:r w:rsidRPr="006F6412">
        <w:rPr>
          <w:rFonts w:cs="Times New Roman"/>
          <w:sz w:val="24"/>
          <w:szCs w:val="24"/>
        </w:rPr>
        <w:lastRenderedPageBreak/>
        <w:t>III. Incadrare IMM</w:t>
      </w:r>
      <w:r w:rsidR="0037319A" w:rsidRPr="006F6412">
        <w:rPr>
          <w:rFonts w:cs="Times New Roman"/>
          <w:sz w:val="24"/>
          <w:szCs w:val="24"/>
        </w:rPr>
        <w:t xml:space="preserve"> (informatiile prezentate in cadrul acestei sectiuni se vor corela cu informatiile prezentate in cadrul sectiunii Conditii de eligibilitate)</w:t>
      </w:r>
      <w:r w:rsidRPr="006F6412">
        <w:rPr>
          <w:rFonts w:cs="Times New Roman"/>
          <w:sz w:val="24"/>
          <w:szCs w:val="24"/>
        </w:rPr>
        <w:t>:</w:t>
      </w:r>
    </w:p>
    <w:p w14:paraId="485D8F57" w14:textId="73644EB9" w:rsidR="000C5D32" w:rsidRPr="006F6412" w:rsidRDefault="000C5D32" w:rsidP="000C5D32">
      <w:pPr>
        <w:numPr>
          <w:ilvl w:val="0"/>
          <w:numId w:val="16"/>
        </w:numPr>
        <w:spacing w:before="120" w:after="120"/>
        <w:jc w:val="both"/>
        <w:outlineLvl w:val="0"/>
        <w:rPr>
          <w:b/>
        </w:rPr>
      </w:pPr>
      <w:r w:rsidRPr="006F6412">
        <w:rPr>
          <w:b/>
        </w:rPr>
        <w:t>Tipul întreprinderii</w:t>
      </w:r>
    </w:p>
    <w:p w14:paraId="4850D83E" w14:textId="2B0B4200" w:rsidR="000C5D32" w:rsidRPr="006F6412" w:rsidRDefault="000C5D32" w:rsidP="000C5D32">
      <w:pPr>
        <w:jc w:val="both"/>
      </w:pPr>
      <w:r w:rsidRPr="006F6412">
        <w:t>Bifaţi, după caz, tipul întreprinderii:</w:t>
      </w:r>
    </w:p>
    <w:bookmarkStart w:id="5" w:name="do|axI^1|caI|spII.|pa2"/>
    <w:p w14:paraId="6084A1FB" w14:textId="3044815A" w:rsidR="000C5D32" w:rsidRPr="006F6412" w:rsidRDefault="0011006E" w:rsidP="000C5D32">
      <w:sdt>
        <w:sdtPr>
          <w:rPr>
            <w:b/>
          </w:rPr>
          <w:id w:val="1266424200"/>
          <w14:checkbox>
            <w14:checked w14:val="0"/>
            <w14:checkedState w14:val="2612" w14:font="MS Gothic"/>
            <w14:uncheckedState w14:val="2610" w14:font="MS Gothic"/>
          </w14:checkbox>
        </w:sdtPr>
        <w:sdtContent>
          <w:r w:rsidR="000C5D32" w:rsidRPr="006F6412">
            <w:rPr>
              <w:rFonts w:ascii="MS Mincho" w:eastAsia="MS Mincho" w:hAnsi="MS Mincho" w:cs="MS Mincho" w:hint="eastAsia"/>
              <w:b/>
            </w:rPr>
            <w:t>☐</w:t>
          </w:r>
        </w:sdtContent>
      </w:sdt>
      <w:r w:rsidR="000C5D32" w:rsidRPr="006F6412">
        <w:rPr>
          <w:b/>
        </w:rPr>
        <w:t xml:space="preserve"> Întreprindere autonomă </w:t>
      </w:r>
      <w:r w:rsidR="000C5D32" w:rsidRPr="006F6412">
        <w:rPr>
          <w:b/>
        </w:rPr>
        <w:br w:type="textWrapping" w:clear="all"/>
      </w:r>
      <w:r w:rsidR="000C5D32" w:rsidRPr="006F6412">
        <w:t>în acest caz, datele din tabelul de mai jos (pct. II) sunt preluate din situaţia economico-financiară a solicitantului. Se va completa doar această pagină, fără alte anexe.</w:t>
      </w:r>
    </w:p>
    <w:p w14:paraId="5B4703C2" w14:textId="1C43FD97" w:rsidR="000C5D32" w:rsidRPr="006F6412" w:rsidRDefault="0011006E" w:rsidP="000C5D32">
      <w:sdt>
        <w:sdtPr>
          <w:rPr>
            <w:b/>
          </w:rPr>
          <w:id w:val="-1124840217"/>
          <w14:checkbox>
            <w14:checked w14:val="0"/>
            <w14:checkedState w14:val="2612" w14:font="MS Gothic"/>
            <w14:uncheckedState w14:val="2610" w14:font="MS Gothic"/>
          </w14:checkbox>
        </w:sdtPr>
        <w:sdtContent>
          <w:r w:rsidR="000C5D32" w:rsidRPr="006F6412">
            <w:rPr>
              <w:rFonts w:ascii="MS Mincho" w:eastAsia="MS Mincho" w:hAnsi="MS Mincho" w:cs="MS Mincho" w:hint="eastAsia"/>
              <w:b/>
            </w:rPr>
            <w:t>☐</w:t>
          </w:r>
        </w:sdtContent>
      </w:sdt>
      <w:r w:rsidR="000C5D32" w:rsidRPr="006F6412">
        <w:rPr>
          <w:b/>
        </w:rPr>
        <w:t xml:space="preserve"> Întreprindere par</w:t>
      </w:r>
      <w:r w:rsidR="005F4D17" w:rsidRPr="006F6412">
        <w:rPr>
          <w:b/>
        </w:rPr>
        <w:t>teneră</w:t>
      </w:r>
      <w:r w:rsidR="000C5D32" w:rsidRPr="006F6412">
        <w:rPr>
          <w:b/>
        </w:rPr>
        <w:br w:type="textWrapping" w:clear="all"/>
      </w:r>
      <w:r w:rsidR="000C5D32" w:rsidRPr="006F6412">
        <w:t>Se vor completa şi ataşa la declaraţie</w:t>
      </w:r>
      <w:r w:rsidR="00CB47CB" w:rsidRPr="006F6412">
        <w:t>, doar in etapa de precontractare</w:t>
      </w:r>
      <w:r w:rsidR="000C5D32" w:rsidRPr="006F6412">
        <w:t>: „Calculul pentru întreprinderile partenere sau legate”, Anexa A „Întreprinderi partenere” precum şi fişele de parteneriat aferente.</w:t>
      </w:r>
    </w:p>
    <w:bookmarkStart w:id="6" w:name="do|axI^1|caI|spII.|pa4"/>
    <w:bookmarkEnd w:id="5"/>
    <w:p w14:paraId="4E6800B1" w14:textId="6200403B" w:rsidR="000C5D32" w:rsidRPr="006F6412" w:rsidRDefault="0011006E" w:rsidP="000C5D32">
      <w:sdt>
        <w:sdtPr>
          <w:rPr>
            <w:b/>
          </w:rPr>
          <w:id w:val="-2146044673"/>
          <w14:checkbox>
            <w14:checked w14:val="0"/>
            <w14:checkedState w14:val="2612" w14:font="MS Gothic"/>
            <w14:uncheckedState w14:val="2610" w14:font="MS Gothic"/>
          </w14:checkbox>
        </w:sdtPr>
        <w:sdtContent>
          <w:r w:rsidR="0011693B">
            <w:rPr>
              <w:rFonts w:ascii="MS Gothic" w:eastAsia="MS Gothic" w:hAnsi="MS Gothic" w:hint="eastAsia"/>
              <w:b/>
            </w:rPr>
            <w:t>☐</w:t>
          </w:r>
        </w:sdtContent>
      </w:sdt>
      <w:r w:rsidR="000C5D32" w:rsidRPr="006F6412">
        <w:rPr>
          <w:b/>
        </w:rPr>
        <w:t xml:space="preserve"> Întreprindere legată</w:t>
      </w:r>
      <w:r w:rsidR="000C5D32" w:rsidRPr="006F6412">
        <w:rPr>
          <w:b/>
        </w:rPr>
        <w:br w:type="textWrapping" w:clear="all"/>
      </w:r>
      <w:r w:rsidR="000C5D32" w:rsidRPr="006F6412">
        <w:t>Se vor completa şi ataşa la declaraţie</w:t>
      </w:r>
      <w:r w:rsidR="00CB47CB" w:rsidRPr="006F6412">
        <w:t>, doar in etapa de precontractare</w:t>
      </w:r>
      <w:r w:rsidR="000C5D32" w:rsidRPr="006F6412">
        <w:t>: „Calculul pentru întreprinderile partenere sau legate”, Anexa B „Întreprinderi legate” precum şi fişele de legătură aferente.</w:t>
      </w:r>
    </w:p>
    <w:p w14:paraId="06EF70A1" w14:textId="77777777" w:rsidR="000C5D32" w:rsidRPr="006F6412" w:rsidRDefault="000C5D32" w:rsidP="000C5D32">
      <w:pPr>
        <w:jc w:val="both"/>
      </w:pPr>
    </w:p>
    <w:bookmarkEnd w:id="6"/>
    <w:p w14:paraId="2AC07A4D" w14:textId="6A2D1062" w:rsidR="000C5D32" w:rsidRPr="006F6412" w:rsidRDefault="000C5D32" w:rsidP="000C5D32">
      <w:pPr>
        <w:numPr>
          <w:ilvl w:val="0"/>
          <w:numId w:val="16"/>
        </w:numPr>
        <w:spacing w:before="120" w:after="120"/>
        <w:jc w:val="both"/>
        <w:outlineLvl w:val="0"/>
        <w:rPr>
          <w:b/>
        </w:rPr>
      </w:pPr>
      <w:r w:rsidRPr="006F6412">
        <w:rPr>
          <w:b/>
        </w:rPr>
        <w:t>Date utilizate pentru a se stabili categoria întreprinderii</w:t>
      </w:r>
      <w:r w:rsidR="0048659D" w:rsidRPr="006F6412">
        <w:rPr>
          <w:rStyle w:val="FootnoteReference"/>
          <w:b/>
        </w:rPr>
        <w:footnoteReference w:id="4"/>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84"/>
        <w:gridCol w:w="2985"/>
      </w:tblGrid>
      <w:tr w:rsidR="000C5D32" w:rsidRPr="006F6412" w14:paraId="3F3728EA" w14:textId="77777777" w:rsidTr="000C5D32">
        <w:tc>
          <w:tcPr>
            <w:tcW w:w="8953" w:type="dxa"/>
            <w:gridSpan w:val="3"/>
          </w:tcPr>
          <w:p w14:paraId="35209D16" w14:textId="43C28024" w:rsidR="000C5D32" w:rsidRPr="006F6412" w:rsidRDefault="000C5D32" w:rsidP="000C5D32">
            <w:pPr>
              <w:jc w:val="both"/>
              <w:outlineLvl w:val="0"/>
              <w:rPr>
                <w:b/>
              </w:rPr>
            </w:pPr>
            <w:r w:rsidRPr="006F6412">
              <w:rPr>
                <w:b/>
                <w:color w:val="000000"/>
              </w:rPr>
              <w:t>Exerciţiul financiar de referinţă</w:t>
            </w:r>
            <w:r w:rsidR="0048659D" w:rsidRPr="006F6412">
              <w:rPr>
                <w:rStyle w:val="FootnoteReference"/>
                <w:b/>
                <w:color w:val="000000"/>
              </w:rPr>
              <w:footnoteReference w:id="5"/>
            </w:r>
            <w:r w:rsidRPr="006F6412">
              <w:rPr>
                <w:b/>
                <w:color w:val="000000"/>
              </w:rPr>
              <w:t xml:space="preserve">: </w:t>
            </w:r>
            <w:sdt>
              <w:sdtPr>
                <w:id w:val="880521374"/>
                <w:placeholder>
                  <w:docPart w:val="31A6BE02390F40C6BA6EE0F5443A4601"/>
                </w:placeholder>
                <w:showingPlcHdr/>
                <w:text/>
              </w:sdtPr>
              <w:sdtContent>
                <w:r w:rsidRPr="006F6412">
                  <w:rPr>
                    <w:shd w:val="clear" w:color="auto" w:fill="BDD6EE" w:themeFill="accent1" w:themeFillTint="66"/>
                    <w:lang w:val="en-US"/>
                  </w:rPr>
                  <w:t>[Anul fiscal</w:t>
                </w:r>
                <w:r w:rsidRPr="006F6412">
                  <w:rPr>
                    <w:rStyle w:val="PlaceholderText"/>
                    <w:shd w:val="clear" w:color="auto" w:fill="BDD6EE" w:themeFill="accent1" w:themeFillTint="66"/>
                  </w:rPr>
                  <w:t>]</w:t>
                </w:r>
              </w:sdtContent>
            </w:sdt>
          </w:p>
        </w:tc>
      </w:tr>
      <w:tr w:rsidR="000C5D32" w:rsidRPr="006F6412" w14:paraId="21B6C772" w14:textId="77777777" w:rsidTr="000C5D32">
        <w:tc>
          <w:tcPr>
            <w:tcW w:w="2984" w:type="dxa"/>
          </w:tcPr>
          <w:p w14:paraId="42295D45" w14:textId="77777777" w:rsidR="000C5D32" w:rsidRPr="006F6412" w:rsidRDefault="000C5D32" w:rsidP="000C5D32">
            <w:pPr>
              <w:jc w:val="center"/>
              <w:outlineLvl w:val="0"/>
              <w:rPr>
                <w:b/>
              </w:rPr>
            </w:pPr>
            <w:r w:rsidRPr="006F6412">
              <w:rPr>
                <w:color w:val="000000"/>
              </w:rPr>
              <w:t>Numărul mediu anual de salariaţi</w:t>
            </w:r>
          </w:p>
        </w:tc>
        <w:tc>
          <w:tcPr>
            <w:tcW w:w="2984" w:type="dxa"/>
          </w:tcPr>
          <w:p w14:paraId="47EBE5C0" w14:textId="77777777" w:rsidR="000C5D32" w:rsidRPr="006F6412" w:rsidRDefault="000C5D32" w:rsidP="000C5D32">
            <w:pPr>
              <w:jc w:val="center"/>
              <w:outlineLvl w:val="0"/>
              <w:rPr>
                <w:b/>
              </w:rPr>
            </w:pPr>
            <w:r w:rsidRPr="006F6412">
              <w:rPr>
                <w:color w:val="000000"/>
              </w:rPr>
              <w:t>Cifra de afaceri anuală netă</w:t>
            </w:r>
            <w:r w:rsidRPr="006F6412">
              <w:rPr>
                <w:color w:val="000000"/>
              </w:rPr>
              <w:br/>
              <w:t>(lei)</w:t>
            </w:r>
          </w:p>
        </w:tc>
        <w:tc>
          <w:tcPr>
            <w:tcW w:w="2985" w:type="dxa"/>
          </w:tcPr>
          <w:p w14:paraId="3FD9CDBE" w14:textId="77777777" w:rsidR="000C5D32" w:rsidRPr="006F6412" w:rsidRDefault="000C5D32" w:rsidP="000C5D32">
            <w:pPr>
              <w:jc w:val="center"/>
              <w:outlineLvl w:val="0"/>
              <w:rPr>
                <w:b/>
              </w:rPr>
            </w:pPr>
            <w:r w:rsidRPr="006F6412">
              <w:rPr>
                <w:color w:val="000000"/>
              </w:rPr>
              <w:t>Active totale</w:t>
            </w:r>
            <w:r w:rsidRPr="006F6412">
              <w:rPr>
                <w:color w:val="000000"/>
              </w:rPr>
              <w:br/>
              <w:t>(lei)</w:t>
            </w:r>
          </w:p>
        </w:tc>
      </w:tr>
      <w:tr w:rsidR="000C5D32" w:rsidRPr="006F6412" w14:paraId="4DAAC618" w14:textId="77777777" w:rsidTr="000C5D32">
        <w:tc>
          <w:tcPr>
            <w:tcW w:w="2984" w:type="dxa"/>
          </w:tcPr>
          <w:p w14:paraId="7C0E1695" w14:textId="77777777" w:rsidR="000C5D32" w:rsidRPr="006F6412" w:rsidRDefault="0011006E" w:rsidP="000C5D32">
            <w:pPr>
              <w:jc w:val="center"/>
              <w:outlineLvl w:val="0"/>
              <w:rPr>
                <w:b/>
              </w:rPr>
            </w:pPr>
            <w:sdt>
              <w:sdtPr>
                <w:id w:val="-578908174"/>
                <w:placeholder>
                  <w:docPart w:val="629B8D148287444F86AC73E68373D805"/>
                </w:placeholder>
                <w:showingPlcHdr/>
                <w:text/>
              </w:sdtPr>
              <w:sdtContent>
                <w:r w:rsidR="000C5D32" w:rsidRPr="006F6412">
                  <w:rPr>
                    <w:shd w:val="clear" w:color="auto" w:fill="BDD6EE" w:themeFill="accent1" w:themeFillTint="66"/>
                    <w:lang w:val="en-US"/>
                  </w:rPr>
                  <w:t>[00,00</w:t>
                </w:r>
                <w:r w:rsidR="000C5D32" w:rsidRPr="006F6412">
                  <w:rPr>
                    <w:rStyle w:val="PlaceholderText"/>
                    <w:shd w:val="clear" w:color="auto" w:fill="BDD6EE" w:themeFill="accent1" w:themeFillTint="66"/>
                  </w:rPr>
                  <w:t>]</w:t>
                </w:r>
              </w:sdtContent>
            </w:sdt>
          </w:p>
        </w:tc>
        <w:tc>
          <w:tcPr>
            <w:tcW w:w="2984" w:type="dxa"/>
          </w:tcPr>
          <w:p w14:paraId="43855ED8" w14:textId="77777777" w:rsidR="000C5D32" w:rsidRPr="006F6412" w:rsidRDefault="0011006E" w:rsidP="000C5D32">
            <w:pPr>
              <w:jc w:val="center"/>
              <w:outlineLvl w:val="0"/>
              <w:rPr>
                <w:b/>
              </w:rPr>
            </w:pPr>
            <w:sdt>
              <w:sdtPr>
                <w:id w:val="1078247578"/>
                <w:placeholder>
                  <w:docPart w:val="6D6BBB4AAC2E47EA8D1631D2BE45BCB9"/>
                </w:placeholder>
                <w:showingPlcHdr/>
                <w:text/>
              </w:sdtPr>
              <w:sdtContent>
                <w:r w:rsidR="000C5D32" w:rsidRPr="006F6412">
                  <w:rPr>
                    <w:shd w:val="clear" w:color="auto" w:fill="BDD6EE" w:themeFill="accent1" w:themeFillTint="66"/>
                    <w:lang w:val="en-US"/>
                  </w:rPr>
                  <w:t>[000.000,00</w:t>
                </w:r>
                <w:r w:rsidR="000C5D32" w:rsidRPr="006F6412">
                  <w:rPr>
                    <w:rStyle w:val="PlaceholderText"/>
                    <w:shd w:val="clear" w:color="auto" w:fill="BDD6EE" w:themeFill="accent1" w:themeFillTint="66"/>
                  </w:rPr>
                  <w:t>]</w:t>
                </w:r>
              </w:sdtContent>
            </w:sdt>
          </w:p>
        </w:tc>
        <w:tc>
          <w:tcPr>
            <w:tcW w:w="2985" w:type="dxa"/>
          </w:tcPr>
          <w:p w14:paraId="6E94631A" w14:textId="77777777" w:rsidR="000C5D32" w:rsidRPr="006F6412" w:rsidRDefault="0011006E" w:rsidP="000C5D32">
            <w:pPr>
              <w:jc w:val="center"/>
              <w:outlineLvl w:val="0"/>
              <w:rPr>
                <w:b/>
              </w:rPr>
            </w:pPr>
            <w:sdt>
              <w:sdtPr>
                <w:id w:val="-1596401229"/>
                <w:placeholder>
                  <w:docPart w:val="146040960D024830ACBCAF145D97A61C"/>
                </w:placeholder>
                <w:showingPlcHdr/>
                <w:text/>
              </w:sdtPr>
              <w:sdtContent>
                <w:r w:rsidR="000C5D32" w:rsidRPr="006F6412">
                  <w:rPr>
                    <w:shd w:val="clear" w:color="auto" w:fill="BDD6EE" w:themeFill="accent1" w:themeFillTint="66"/>
                    <w:lang w:val="en-US"/>
                  </w:rPr>
                  <w:t>[000.000,00</w:t>
                </w:r>
                <w:r w:rsidR="000C5D32" w:rsidRPr="006F6412">
                  <w:rPr>
                    <w:rStyle w:val="PlaceholderText"/>
                    <w:shd w:val="clear" w:color="auto" w:fill="BDD6EE" w:themeFill="accent1" w:themeFillTint="66"/>
                  </w:rPr>
                  <w:t>]</w:t>
                </w:r>
              </w:sdtContent>
            </w:sdt>
          </w:p>
        </w:tc>
      </w:tr>
    </w:tbl>
    <w:p w14:paraId="2B7E650E" w14:textId="7E8B7BA6" w:rsidR="000C5D32" w:rsidRPr="006F6412" w:rsidRDefault="000C5D32" w:rsidP="000C5D32">
      <w:pPr>
        <w:jc w:val="both"/>
      </w:pPr>
      <w:r w:rsidRPr="006F6412">
        <w:rPr>
          <w:b/>
        </w:rPr>
        <w:t>Important:</w:t>
      </w:r>
      <w:r w:rsidRPr="006F6412">
        <w:t xml:space="preserve"> Precizaţi dacă, faţă de exerciţiul financiar anterior, datele financiare au înregistrat modificări care ar determina încadrarea întreprinderii într-o altă categorie</w:t>
      </w:r>
      <w:r w:rsidR="00CB47CB" w:rsidRPr="006F6412">
        <w:t xml:space="preserve"> </w:t>
      </w:r>
      <w:del w:id="7" w:author="THINKPAD T470S" w:date="2020-11-08T20:05:00Z">
        <w:r w:rsidRPr="006F6412" w:rsidDel="000404AD">
          <w:delText xml:space="preserve"> </w:delText>
        </w:r>
      </w:del>
      <w:r w:rsidRPr="006F6412">
        <w:t>(respectiv micro-întreprindere, întreprindere mică, mijlocie sau mare).</w:t>
      </w:r>
    </w:p>
    <w:p w14:paraId="2AF797DD" w14:textId="77777777" w:rsidR="000C5D32" w:rsidRPr="006F6412" w:rsidRDefault="0011006E" w:rsidP="000C5D32">
      <w:pPr>
        <w:jc w:val="both"/>
        <w:outlineLvl w:val="0"/>
        <w:rPr>
          <w:b/>
        </w:rPr>
      </w:pPr>
      <w:sdt>
        <w:sdtPr>
          <w:rPr>
            <w:b/>
          </w:rPr>
          <w:id w:val="-700713777"/>
          <w14:checkbox>
            <w14:checked w14:val="0"/>
            <w14:checkedState w14:val="2612" w14:font="MS Gothic"/>
            <w14:uncheckedState w14:val="2610" w14:font="MS Gothic"/>
          </w14:checkbox>
        </w:sdtPr>
        <w:sdtContent>
          <w:r w:rsidR="000C5D32" w:rsidRPr="006F6412">
            <w:rPr>
              <w:rFonts w:ascii="MS Mincho" w:eastAsia="MS Mincho" w:hAnsi="MS Mincho" w:cs="MS Mincho" w:hint="eastAsia"/>
              <w:b/>
            </w:rPr>
            <w:t>☐</w:t>
          </w:r>
        </w:sdtContent>
      </w:sdt>
      <w:r w:rsidR="000C5D32" w:rsidRPr="006F6412">
        <w:rPr>
          <w:b/>
        </w:rPr>
        <w:t xml:space="preserve"> Nu</w:t>
      </w:r>
    </w:p>
    <w:p w14:paraId="7789C197" w14:textId="77777777" w:rsidR="000C5D32" w:rsidRPr="006F6412" w:rsidRDefault="0011006E" w:rsidP="000C5D32">
      <w:pPr>
        <w:jc w:val="both"/>
      </w:pPr>
      <w:sdt>
        <w:sdtPr>
          <w:rPr>
            <w:b/>
          </w:rPr>
          <w:id w:val="325485442"/>
          <w14:checkbox>
            <w14:checked w14:val="0"/>
            <w14:checkedState w14:val="2612" w14:font="MS Gothic"/>
            <w14:uncheckedState w14:val="2610" w14:font="MS Gothic"/>
          </w14:checkbox>
        </w:sdtPr>
        <w:sdtContent>
          <w:r w:rsidR="000C5D32" w:rsidRPr="006F6412">
            <w:rPr>
              <w:rFonts w:ascii="MS Mincho" w:eastAsia="MS Mincho" w:hAnsi="MS Mincho" w:cs="MS Mincho" w:hint="eastAsia"/>
              <w:b/>
            </w:rPr>
            <w:t>☐</w:t>
          </w:r>
        </w:sdtContent>
      </w:sdt>
      <w:r w:rsidR="000C5D32" w:rsidRPr="006F6412">
        <w:rPr>
          <w:b/>
        </w:rPr>
        <w:t xml:space="preserve"> Da </w:t>
      </w:r>
      <w:r w:rsidR="000C5D32" w:rsidRPr="006F6412">
        <w:t>(în acest caz se va completa şi se va ataşa o declaraţie referitoare la exerciţiul financiar anterior)</w:t>
      </w:r>
    </w:p>
    <w:p w14:paraId="509D82FC" w14:textId="77777777" w:rsidR="00575C00" w:rsidRPr="006F6412" w:rsidRDefault="00575C00" w:rsidP="000C5D32">
      <w:bookmarkStart w:id="8" w:name="do|axI^1|caI|spIII.|pa5"/>
    </w:p>
    <w:p w14:paraId="73591488" w14:textId="77777777" w:rsidR="00CB47CB" w:rsidRPr="006F6412" w:rsidRDefault="00CB47CB" w:rsidP="000C5D32"/>
    <w:p w14:paraId="49E8A8BD" w14:textId="77777777" w:rsidR="0048659D" w:rsidRPr="006F6412" w:rsidRDefault="0048659D">
      <w:pPr>
        <w:spacing w:after="160" w:line="259" w:lineRule="auto"/>
      </w:pPr>
    </w:p>
    <w:p w14:paraId="3E1A5743" w14:textId="14599B83" w:rsidR="00575C00" w:rsidRPr="006F6412" w:rsidRDefault="00575C00">
      <w:pPr>
        <w:spacing w:after="160" w:line="259" w:lineRule="auto"/>
      </w:pPr>
      <w:r w:rsidRPr="006F6412">
        <w:br w:type="page"/>
      </w:r>
    </w:p>
    <w:bookmarkEnd w:id="8"/>
    <w:p w14:paraId="67EEB7F0" w14:textId="0E032F9E" w:rsidR="00953B5B" w:rsidRPr="006F6412" w:rsidRDefault="00FB126C" w:rsidP="00B01690">
      <w:pPr>
        <w:pStyle w:val="Heading2"/>
        <w:jc w:val="both"/>
        <w:rPr>
          <w:rFonts w:cs="Times New Roman"/>
          <w:sz w:val="24"/>
          <w:szCs w:val="24"/>
          <w:highlight w:val="yellow"/>
          <w:bdr w:val="none" w:sz="0" w:space="0" w:color="auto" w:frame="1"/>
          <w:lang w:eastAsia="ro-RO"/>
        </w:rPr>
      </w:pPr>
      <w:r w:rsidRPr="006F6412">
        <w:rPr>
          <w:rFonts w:cs="Times New Roman"/>
          <w:sz w:val="24"/>
          <w:szCs w:val="24"/>
          <w:bdr w:val="none" w:sz="0" w:space="0" w:color="auto" w:frame="1"/>
          <w:lang w:eastAsia="ro-RO"/>
        </w:rPr>
        <w:lastRenderedPageBreak/>
        <w:t xml:space="preserve">IV – </w:t>
      </w:r>
      <w:r w:rsidR="00EE1C63" w:rsidRPr="006F6412">
        <w:rPr>
          <w:rFonts w:cs="Times New Roman"/>
          <w:sz w:val="24"/>
          <w:szCs w:val="24"/>
          <w:bdr w:val="none" w:sz="0" w:space="0" w:color="auto" w:frame="1"/>
          <w:lang w:eastAsia="ro-RO"/>
        </w:rPr>
        <w:t>E</w:t>
      </w:r>
      <w:r w:rsidR="009039F2" w:rsidRPr="006F6412">
        <w:rPr>
          <w:rFonts w:cs="Times New Roman"/>
          <w:sz w:val="24"/>
          <w:szCs w:val="24"/>
          <w:bdr w:val="none" w:sz="0" w:space="0" w:color="auto" w:frame="1"/>
          <w:lang w:eastAsia="ro-RO"/>
        </w:rPr>
        <w:t xml:space="preserve">ligibilitatea </w:t>
      </w:r>
      <w:r w:rsidR="00953B5B" w:rsidRPr="006F6412">
        <w:rPr>
          <w:rFonts w:cs="Times New Roman"/>
          <w:sz w:val="24"/>
          <w:szCs w:val="24"/>
          <w:bdr w:val="none" w:sz="0" w:space="0" w:color="auto" w:frame="1"/>
          <w:lang w:eastAsia="ro-RO"/>
        </w:rPr>
        <w:t>TVA aferente cheltuielilor ce vor fi efectuate în cadrul operațiunii propuse spre finanţare din FEDR, FSE și FC 2014-2020</w:t>
      </w:r>
    </w:p>
    <w:p w14:paraId="4C134DE6" w14:textId="77777777" w:rsidR="00953B5B" w:rsidRPr="006F6412" w:rsidRDefault="00953B5B" w:rsidP="00953B5B">
      <w:pPr>
        <w:rPr>
          <w:b/>
          <w:bCs/>
          <w:bdr w:val="none" w:sz="0" w:space="0" w:color="auto" w:frame="1"/>
          <w:lang w:eastAsia="ro-RO"/>
        </w:rPr>
      </w:pPr>
    </w:p>
    <w:p w14:paraId="1BA056FC" w14:textId="77777777" w:rsidR="00953B5B" w:rsidRPr="006F6412" w:rsidRDefault="00953B5B" w:rsidP="00953B5B">
      <w:pPr>
        <w:rPr>
          <w:lang w:eastAsia="ro-RO"/>
        </w:rPr>
      </w:pPr>
      <w:r w:rsidRPr="006F6412">
        <w:rPr>
          <w:b/>
          <w:bCs/>
          <w:bdr w:val="none" w:sz="0" w:space="0" w:color="auto" w:frame="1"/>
          <w:lang w:eastAsia="ro-RO"/>
        </w:rPr>
        <w:br/>
        <w:t>A.</w:t>
      </w:r>
      <w:r w:rsidRPr="006F6412">
        <w:rPr>
          <w:bdr w:val="none" w:sz="0" w:space="0" w:color="auto" w:frame="1"/>
          <w:lang w:eastAsia="ro-RO"/>
        </w:rPr>
        <w:t> </w:t>
      </w:r>
      <w:r w:rsidRPr="006F6412">
        <w:rPr>
          <w:b/>
          <w:bCs/>
          <w:bdr w:val="none" w:sz="0" w:space="0" w:color="auto" w:frame="1"/>
          <w:lang w:eastAsia="ro-RO"/>
        </w:rPr>
        <w:t>Date de identificare a persoanei juridice</w:t>
      </w:r>
    </w:p>
    <w:p w14:paraId="7135C0A2" w14:textId="77777777" w:rsidR="00953B5B" w:rsidRPr="006F6412" w:rsidRDefault="00953B5B" w:rsidP="00953B5B">
      <w:pPr>
        <w:rPr>
          <w:lang w:eastAsia="ro-RO"/>
        </w:rPr>
      </w:pPr>
    </w:p>
    <w:tbl>
      <w:tblPr>
        <w:tblW w:w="10289" w:type="dxa"/>
        <w:tblCellMar>
          <w:left w:w="0" w:type="dxa"/>
          <w:right w:w="0" w:type="dxa"/>
        </w:tblCellMar>
        <w:tblLook w:val="04A0" w:firstRow="1" w:lastRow="0" w:firstColumn="1" w:lastColumn="0" w:noHBand="0" w:noVBand="1"/>
      </w:tblPr>
      <w:tblGrid>
        <w:gridCol w:w="3969"/>
        <w:gridCol w:w="486"/>
        <w:gridCol w:w="486"/>
        <w:gridCol w:w="486"/>
        <w:gridCol w:w="486"/>
        <w:gridCol w:w="486"/>
        <w:gridCol w:w="486"/>
        <w:gridCol w:w="487"/>
        <w:gridCol w:w="486"/>
        <w:gridCol w:w="486"/>
        <w:gridCol w:w="486"/>
        <w:gridCol w:w="486"/>
        <w:gridCol w:w="486"/>
        <w:gridCol w:w="487"/>
      </w:tblGrid>
      <w:tr w:rsidR="00953B5B" w:rsidRPr="006F6412" w14:paraId="55B9A36C" w14:textId="77777777" w:rsidTr="00161C0D">
        <w:trPr>
          <w:trHeight w:val="241"/>
        </w:trPr>
        <w:tc>
          <w:tcPr>
            <w:tcW w:w="3969" w:type="dxa"/>
            <w:tcBorders>
              <w:top w:val="nil"/>
              <w:left w:val="nil"/>
              <w:bottom w:val="nil"/>
              <w:right w:val="single" w:sz="6" w:space="0" w:color="000000"/>
            </w:tcBorders>
            <w:hideMark/>
          </w:tcPr>
          <w:p w14:paraId="362C04CF" w14:textId="77777777" w:rsidR="00953B5B" w:rsidRPr="006F6412" w:rsidRDefault="00953B5B" w:rsidP="00161C0D">
            <w:pPr>
              <w:ind w:right="1134"/>
              <w:rPr>
                <w:lang w:eastAsia="ro-RO"/>
              </w:rPr>
            </w:pPr>
            <w:r w:rsidRPr="006F6412">
              <w:rPr>
                <w:bdr w:val="none" w:sz="0" w:space="0" w:color="auto" w:frame="1"/>
                <w:lang w:eastAsia="ro-RO"/>
              </w:rPr>
              <w:t>Cod de identificare</w:t>
            </w:r>
          </w:p>
        </w:tc>
        <w:tc>
          <w:tcPr>
            <w:tcW w:w="486" w:type="dxa"/>
            <w:tcBorders>
              <w:top w:val="single" w:sz="6" w:space="0" w:color="000000"/>
              <w:left w:val="single" w:sz="6" w:space="0" w:color="000000"/>
              <w:bottom w:val="single" w:sz="6" w:space="0" w:color="000000"/>
              <w:right w:val="single" w:sz="6" w:space="0" w:color="000000"/>
            </w:tcBorders>
          </w:tcPr>
          <w:p w14:paraId="51C139B6" w14:textId="77777777" w:rsidR="00953B5B" w:rsidRPr="006F6412" w:rsidRDefault="00953B5B" w:rsidP="00161C0D">
            <w:pPr>
              <w:rPr>
                <w:color w:val="000000"/>
                <w:bdr w:val="none" w:sz="0" w:space="0" w:color="auto" w:frame="1"/>
                <w:lang w:eastAsia="ro-RO"/>
              </w:rPr>
            </w:pPr>
          </w:p>
        </w:tc>
        <w:tc>
          <w:tcPr>
            <w:tcW w:w="486" w:type="dxa"/>
            <w:tcBorders>
              <w:top w:val="single" w:sz="6" w:space="0" w:color="000000"/>
              <w:left w:val="single" w:sz="6" w:space="0" w:color="000000"/>
              <w:bottom w:val="single" w:sz="6" w:space="0" w:color="000000"/>
              <w:right w:val="single" w:sz="6" w:space="0" w:color="000000"/>
            </w:tcBorders>
          </w:tcPr>
          <w:p w14:paraId="7CCFE403" w14:textId="77777777" w:rsidR="00953B5B" w:rsidRPr="006F6412" w:rsidRDefault="00953B5B" w:rsidP="00161C0D">
            <w:pPr>
              <w:rPr>
                <w:color w:val="000000"/>
                <w:bdr w:val="none" w:sz="0" w:space="0" w:color="auto" w:frame="1"/>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4E6B52AE" w14:textId="77777777" w:rsidR="00953B5B" w:rsidRPr="006F6412" w:rsidRDefault="00953B5B" w:rsidP="00161C0D">
            <w:pPr>
              <w:rPr>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064FC657" w14:textId="77777777" w:rsidR="00953B5B" w:rsidRPr="006F6412" w:rsidRDefault="00953B5B" w:rsidP="00161C0D">
            <w:pPr>
              <w:rPr>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3D78A503" w14:textId="77777777" w:rsidR="00953B5B" w:rsidRPr="006F6412" w:rsidRDefault="00953B5B" w:rsidP="00161C0D">
            <w:pPr>
              <w:rPr>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585F40C6" w14:textId="77777777" w:rsidR="00953B5B" w:rsidRPr="006F6412" w:rsidRDefault="00953B5B" w:rsidP="00161C0D">
            <w:pPr>
              <w:rPr>
                <w:lang w:eastAsia="ro-RO"/>
              </w:rPr>
            </w:pPr>
          </w:p>
        </w:tc>
        <w:tc>
          <w:tcPr>
            <w:tcW w:w="487" w:type="dxa"/>
            <w:tcBorders>
              <w:top w:val="single" w:sz="6" w:space="0" w:color="000000"/>
              <w:left w:val="single" w:sz="6" w:space="0" w:color="000000"/>
              <w:bottom w:val="single" w:sz="6" w:space="0" w:color="000000"/>
              <w:right w:val="single" w:sz="6" w:space="0" w:color="000000"/>
            </w:tcBorders>
            <w:hideMark/>
          </w:tcPr>
          <w:p w14:paraId="5944E038" w14:textId="77777777" w:rsidR="00953B5B" w:rsidRPr="006F6412" w:rsidRDefault="00953B5B" w:rsidP="00161C0D">
            <w:pPr>
              <w:rPr>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425A9A96" w14:textId="77777777" w:rsidR="00953B5B" w:rsidRPr="006F6412" w:rsidRDefault="00953B5B" w:rsidP="00161C0D">
            <w:pPr>
              <w:rPr>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28E948F5" w14:textId="77777777" w:rsidR="00953B5B" w:rsidRPr="006F6412" w:rsidRDefault="00953B5B" w:rsidP="00161C0D">
            <w:pPr>
              <w:rPr>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18A09807" w14:textId="77777777" w:rsidR="00953B5B" w:rsidRPr="006F6412" w:rsidRDefault="00953B5B" w:rsidP="00161C0D">
            <w:pPr>
              <w:rPr>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63F500C9" w14:textId="77777777" w:rsidR="00953B5B" w:rsidRPr="006F6412" w:rsidRDefault="00953B5B" w:rsidP="00161C0D">
            <w:pPr>
              <w:rPr>
                <w:lang w:eastAsia="ro-RO"/>
              </w:rPr>
            </w:pPr>
          </w:p>
        </w:tc>
        <w:tc>
          <w:tcPr>
            <w:tcW w:w="486" w:type="dxa"/>
            <w:tcBorders>
              <w:top w:val="single" w:sz="6" w:space="0" w:color="000000"/>
              <w:left w:val="single" w:sz="6" w:space="0" w:color="000000"/>
              <w:bottom w:val="single" w:sz="6" w:space="0" w:color="000000"/>
              <w:right w:val="single" w:sz="6" w:space="0" w:color="000000"/>
            </w:tcBorders>
          </w:tcPr>
          <w:p w14:paraId="492BFA5B" w14:textId="77777777" w:rsidR="00953B5B" w:rsidRPr="006F6412" w:rsidRDefault="00953B5B" w:rsidP="00161C0D">
            <w:pPr>
              <w:rPr>
                <w:color w:val="000000"/>
                <w:bdr w:val="none" w:sz="0" w:space="0" w:color="auto" w:frame="1"/>
                <w:lang w:eastAsia="ro-RO"/>
              </w:rPr>
            </w:pPr>
          </w:p>
        </w:tc>
        <w:tc>
          <w:tcPr>
            <w:tcW w:w="487" w:type="dxa"/>
            <w:tcBorders>
              <w:top w:val="single" w:sz="6" w:space="0" w:color="000000"/>
              <w:left w:val="single" w:sz="6" w:space="0" w:color="000000"/>
              <w:bottom w:val="single" w:sz="6" w:space="0" w:color="000000"/>
              <w:right w:val="single" w:sz="6" w:space="0" w:color="000000"/>
            </w:tcBorders>
            <w:hideMark/>
          </w:tcPr>
          <w:p w14:paraId="37305F02" w14:textId="77777777" w:rsidR="00953B5B" w:rsidRPr="006F6412" w:rsidRDefault="00953B5B" w:rsidP="00161C0D">
            <w:pPr>
              <w:rPr>
                <w:lang w:eastAsia="ro-RO"/>
              </w:rPr>
            </w:pPr>
          </w:p>
        </w:tc>
      </w:tr>
    </w:tbl>
    <w:p w14:paraId="4DBF3BF4" w14:textId="77777777" w:rsidR="00953B5B" w:rsidRPr="006F6412" w:rsidRDefault="00953B5B" w:rsidP="00953B5B">
      <w:pPr>
        <w:rPr>
          <w:lang w:eastAsia="ro-RO"/>
        </w:rPr>
      </w:pPr>
      <w:r w:rsidRPr="006F6412">
        <w:rPr>
          <w:color w:val="000000"/>
          <w:bdr w:val="none" w:sz="0" w:space="0" w:color="auto" w:frame="1"/>
          <w:lang w:eastAsia="ro-RO"/>
        </w:rPr>
        <w:t> </w:t>
      </w:r>
    </w:p>
    <w:tbl>
      <w:tblPr>
        <w:tblW w:w="9923" w:type="dxa"/>
        <w:tblCellMar>
          <w:left w:w="0" w:type="dxa"/>
          <w:right w:w="0" w:type="dxa"/>
        </w:tblCellMar>
        <w:tblLook w:val="04A0" w:firstRow="1" w:lastRow="0" w:firstColumn="1" w:lastColumn="0" w:noHBand="0" w:noVBand="1"/>
      </w:tblPr>
      <w:tblGrid>
        <w:gridCol w:w="1418"/>
        <w:gridCol w:w="8505"/>
      </w:tblGrid>
      <w:tr w:rsidR="00953B5B" w:rsidRPr="006F6412" w14:paraId="433C18D2" w14:textId="77777777" w:rsidTr="00161C0D">
        <w:tc>
          <w:tcPr>
            <w:tcW w:w="1418" w:type="dxa"/>
            <w:tcBorders>
              <w:top w:val="nil"/>
              <w:left w:val="nil"/>
              <w:bottom w:val="nil"/>
              <w:right w:val="single" w:sz="6" w:space="0" w:color="000000"/>
            </w:tcBorders>
            <w:hideMark/>
          </w:tcPr>
          <w:p w14:paraId="3C6BD1B0" w14:textId="77777777" w:rsidR="00953B5B" w:rsidRPr="006F6412" w:rsidRDefault="00953B5B" w:rsidP="00161C0D">
            <w:pPr>
              <w:rPr>
                <w:lang w:eastAsia="ro-RO"/>
              </w:rPr>
            </w:pPr>
            <w:r w:rsidRPr="006F6412">
              <w:rPr>
                <w:bdr w:val="none" w:sz="0" w:space="0" w:color="auto" w:frame="1"/>
                <w:lang w:eastAsia="ro-RO"/>
              </w:rPr>
              <w:t>Denumire</w:t>
            </w:r>
          </w:p>
        </w:tc>
        <w:tc>
          <w:tcPr>
            <w:tcW w:w="8505" w:type="dxa"/>
            <w:tcBorders>
              <w:top w:val="single" w:sz="6" w:space="0" w:color="000000"/>
              <w:left w:val="single" w:sz="6" w:space="0" w:color="000000"/>
              <w:bottom w:val="single" w:sz="6" w:space="0" w:color="000000"/>
              <w:right w:val="single" w:sz="6" w:space="0" w:color="000000"/>
            </w:tcBorders>
            <w:hideMark/>
          </w:tcPr>
          <w:p w14:paraId="0F5822CF" w14:textId="77777777" w:rsidR="00953B5B" w:rsidRPr="006F6412" w:rsidRDefault="00953B5B" w:rsidP="00161C0D">
            <w:pPr>
              <w:ind w:right="669"/>
              <w:rPr>
                <w:lang w:eastAsia="ro-RO"/>
              </w:rPr>
            </w:pPr>
            <w:r w:rsidRPr="006F6412">
              <w:rPr>
                <w:color w:val="000000"/>
                <w:bdr w:val="none" w:sz="0" w:space="0" w:color="auto" w:frame="1"/>
                <w:lang w:eastAsia="ro-RO"/>
              </w:rPr>
              <w:br/>
            </w:r>
          </w:p>
        </w:tc>
      </w:tr>
    </w:tbl>
    <w:p w14:paraId="7390FDE9" w14:textId="77777777" w:rsidR="00953B5B" w:rsidRPr="006F6412" w:rsidRDefault="00953B5B" w:rsidP="00953B5B">
      <w:pPr>
        <w:rPr>
          <w:color w:val="000000"/>
          <w:bdr w:val="none" w:sz="0" w:space="0" w:color="auto" w:frame="1"/>
          <w:lang w:eastAsia="ro-RO"/>
        </w:rPr>
      </w:pPr>
      <w:r w:rsidRPr="006F6412">
        <w:rPr>
          <w:color w:val="000000"/>
          <w:bdr w:val="none" w:sz="0" w:space="0" w:color="auto" w:frame="1"/>
          <w:lang w:eastAsia="ro-RO"/>
        </w:rPr>
        <w:br/>
        <w:t>Domiciliul fiscal</w:t>
      </w:r>
    </w:p>
    <w:p w14:paraId="1C69DABE" w14:textId="77777777" w:rsidR="00953B5B" w:rsidRPr="006F6412" w:rsidRDefault="00953B5B" w:rsidP="00953B5B">
      <w:pPr>
        <w:rPr>
          <w:lang w:eastAsia="ro-RO"/>
        </w:rPr>
      </w:pPr>
    </w:p>
    <w:tbl>
      <w:tblPr>
        <w:tblW w:w="10349" w:type="dxa"/>
        <w:tblCellMar>
          <w:left w:w="0" w:type="dxa"/>
          <w:right w:w="0" w:type="dxa"/>
        </w:tblCellMar>
        <w:tblLook w:val="04A0" w:firstRow="1" w:lastRow="0" w:firstColumn="1" w:lastColumn="0" w:noHBand="0" w:noVBand="1"/>
      </w:tblPr>
      <w:tblGrid>
        <w:gridCol w:w="761"/>
        <w:gridCol w:w="1528"/>
        <w:gridCol w:w="1539"/>
        <w:gridCol w:w="2296"/>
        <w:gridCol w:w="1247"/>
        <w:gridCol w:w="2978"/>
      </w:tblGrid>
      <w:tr w:rsidR="00953B5B" w:rsidRPr="006F6412" w14:paraId="79356A49" w14:textId="77777777" w:rsidTr="00161C0D">
        <w:trPr>
          <w:trHeight w:val="571"/>
        </w:trPr>
        <w:tc>
          <w:tcPr>
            <w:tcW w:w="761" w:type="dxa"/>
            <w:tcBorders>
              <w:top w:val="nil"/>
              <w:left w:val="nil"/>
              <w:bottom w:val="nil"/>
              <w:right w:val="single" w:sz="6" w:space="0" w:color="000000"/>
            </w:tcBorders>
            <w:hideMark/>
          </w:tcPr>
          <w:p w14:paraId="23F971AF" w14:textId="77777777" w:rsidR="00953B5B" w:rsidRPr="006F6412" w:rsidRDefault="00953B5B" w:rsidP="00161C0D">
            <w:pPr>
              <w:rPr>
                <w:lang w:eastAsia="ro-RO"/>
              </w:rPr>
            </w:pPr>
            <w:r w:rsidRPr="006F6412">
              <w:rPr>
                <w:bdr w:val="none" w:sz="0" w:space="0" w:color="auto" w:frame="1"/>
                <w:lang w:eastAsia="ro-RO"/>
              </w:rPr>
              <w:t>Judeţ</w:t>
            </w:r>
          </w:p>
        </w:tc>
        <w:tc>
          <w:tcPr>
            <w:tcW w:w="1528" w:type="dxa"/>
            <w:tcBorders>
              <w:top w:val="single" w:sz="6" w:space="0" w:color="000000"/>
              <w:left w:val="single" w:sz="6" w:space="0" w:color="000000"/>
              <w:bottom w:val="single" w:sz="6" w:space="0" w:color="000000"/>
              <w:right w:val="single" w:sz="6" w:space="0" w:color="000000"/>
            </w:tcBorders>
            <w:hideMark/>
          </w:tcPr>
          <w:p w14:paraId="338B0511" w14:textId="77777777" w:rsidR="00953B5B" w:rsidRPr="006F6412" w:rsidRDefault="00953B5B" w:rsidP="00161C0D">
            <w:pPr>
              <w:rPr>
                <w:lang w:eastAsia="ro-RO"/>
              </w:rPr>
            </w:pPr>
            <w:r w:rsidRPr="006F6412">
              <w:rPr>
                <w:color w:val="000000"/>
                <w:bdr w:val="none" w:sz="0" w:space="0" w:color="auto" w:frame="1"/>
                <w:lang w:eastAsia="ro-RO"/>
              </w:rPr>
              <w:br/>
            </w:r>
          </w:p>
        </w:tc>
        <w:tc>
          <w:tcPr>
            <w:tcW w:w="1539" w:type="dxa"/>
            <w:tcBorders>
              <w:top w:val="nil"/>
              <w:left w:val="single" w:sz="6" w:space="0" w:color="000000"/>
              <w:bottom w:val="nil"/>
              <w:right w:val="single" w:sz="6" w:space="0" w:color="000000"/>
            </w:tcBorders>
            <w:hideMark/>
          </w:tcPr>
          <w:p w14:paraId="774E2361" w14:textId="77777777" w:rsidR="00953B5B" w:rsidRPr="006F6412" w:rsidRDefault="00953B5B" w:rsidP="00161C0D">
            <w:pPr>
              <w:rPr>
                <w:lang w:eastAsia="ro-RO"/>
              </w:rPr>
            </w:pPr>
            <w:r w:rsidRPr="006F6412">
              <w:rPr>
                <w:color w:val="000000"/>
                <w:bdr w:val="none" w:sz="0" w:space="0" w:color="auto" w:frame="1"/>
                <w:lang w:eastAsia="ro-RO"/>
              </w:rPr>
              <w:t>    Localitate  </w:t>
            </w:r>
          </w:p>
        </w:tc>
        <w:tc>
          <w:tcPr>
            <w:tcW w:w="2296" w:type="dxa"/>
            <w:tcBorders>
              <w:top w:val="single" w:sz="6" w:space="0" w:color="000000"/>
              <w:left w:val="single" w:sz="6" w:space="0" w:color="000000"/>
              <w:bottom w:val="single" w:sz="6" w:space="0" w:color="000000"/>
              <w:right w:val="single" w:sz="6" w:space="0" w:color="000000"/>
            </w:tcBorders>
            <w:hideMark/>
          </w:tcPr>
          <w:p w14:paraId="0BB04803" w14:textId="77777777" w:rsidR="00953B5B" w:rsidRPr="006F6412" w:rsidRDefault="00953B5B" w:rsidP="00161C0D">
            <w:pPr>
              <w:rPr>
                <w:lang w:eastAsia="ro-RO"/>
              </w:rPr>
            </w:pPr>
            <w:r w:rsidRPr="006F6412">
              <w:rPr>
                <w:color w:val="000000"/>
                <w:bdr w:val="none" w:sz="0" w:space="0" w:color="auto" w:frame="1"/>
                <w:lang w:eastAsia="ro-RO"/>
              </w:rPr>
              <w:br/>
            </w:r>
          </w:p>
        </w:tc>
        <w:tc>
          <w:tcPr>
            <w:tcW w:w="1247" w:type="dxa"/>
            <w:tcBorders>
              <w:top w:val="nil"/>
              <w:left w:val="single" w:sz="6" w:space="0" w:color="000000"/>
              <w:bottom w:val="nil"/>
              <w:right w:val="single" w:sz="6" w:space="0" w:color="000000"/>
            </w:tcBorders>
            <w:hideMark/>
          </w:tcPr>
          <w:p w14:paraId="04C753AA" w14:textId="77777777" w:rsidR="00953B5B" w:rsidRPr="006F6412" w:rsidRDefault="00953B5B" w:rsidP="00161C0D">
            <w:pPr>
              <w:rPr>
                <w:lang w:eastAsia="ro-RO"/>
              </w:rPr>
            </w:pPr>
            <w:r w:rsidRPr="006F6412">
              <w:rPr>
                <w:bdr w:val="none" w:sz="0" w:space="0" w:color="auto" w:frame="1"/>
                <w:lang w:eastAsia="ro-RO"/>
              </w:rPr>
              <w:t>     Stradă</w:t>
            </w:r>
          </w:p>
        </w:tc>
        <w:tc>
          <w:tcPr>
            <w:tcW w:w="2978" w:type="dxa"/>
            <w:tcBorders>
              <w:top w:val="single" w:sz="6" w:space="0" w:color="000000"/>
              <w:left w:val="single" w:sz="6" w:space="0" w:color="000000"/>
              <w:bottom w:val="single" w:sz="6" w:space="0" w:color="000000"/>
              <w:right w:val="single" w:sz="6" w:space="0" w:color="000000"/>
            </w:tcBorders>
            <w:hideMark/>
          </w:tcPr>
          <w:p w14:paraId="6DE1598D" w14:textId="77777777" w:rsidR="00953B5B" w:rsidRPr="006F6412" w:rsidRDefault="00953B5B" w:rsidP="00161C0D">
            <w:pPr>
              <w:ind w:right="720"/>
              <w:rPr>
                <w:lang w:eastAsia="ro-RO"/>
              </w:rPr>
            </w:pPr>
            <w:r w:rsidRPr="006F6412">
              <w:rPr>
                <w:color w:val="000000"/>
                <w:bdr w:val="none" w:sz="0" w:space="0" w:color="auto" w:frame="1"/>
                <w:lang w:eastAsia="ro-RO"/>
              </w:rPr>
              <w:br/>
            </w:r>
          </w:p>
        </w:tc>
      </w:tr>
    </w:tbl>
    <w:p w14:paraId="113B5A4C" w14:textId="77777777" w:rsidR="00953B5B" w:rsidRPr="006F6412" w:rsidRDefault="00953B5B" w:rsidP="00953B5B">
      <w:pPr>
        <w:rPr>
          <w:lang w:eastAsia="ro-RO"/>
        </w:rPr>
      </w:pPr>
      <w:r w:rsidRPr="006F6412">
        <w:rPr>
          <w:color w:val="000000"/>
          <w:bdr w:val="none" w:sz="0" w:space="0" w:color="auto" w:frame="1"/>
          <w:lang w:eastAsia="ro-RO"/>
        </w:rPr>
        <w:br/>
      </w:r>
    </w:p>
    <w:tbl>
      <w:tblPr>
        <w:tblW w:w="10065" w:type="dxa"/>
        <w:tblCellMar>
          <w:left w:w="0" w:type="dxa"/>
          <w:right w:w="0" w:type="dxa"/>
        </w:tblCellMar>
        <w:tblLook w:val="04A0" w:firstRow="1" w:lastRow="0" w:firstColumn="1" w:lastColumn="0" w:noHBand="0" w:noVBand="1"/>
      </w:tblPr>
      <w:tblGrid>
        <w:gridCol w:w="426"/>
        <w:gridCol w:w="338"/>
        <w:gridCol w:w="1221"/>
        <w:gridCol w:w="1266"/>
        <w:gridCol w:w="1244"/>
        <w:gridCol w:w="750"/>
        <w:gridCol w:w="2126"/>
        <w:gridCol w:w="2694"/>
      </w:tblGrid>
      <w:tr w:rsidR="00953B5B" w:rsidRPr="006F6412" w14:paraId="7C6CB3F8" w14:textId="77777777" w:rsidTr="00161C0D">
        <w:tc>
          <w:tcPr>
            <w:tcW w:w="426" w:type="dxa"/>
            <w:tcBorders>
              <w:top w:val="nil"/>
              <w:left w:val="nil"/>
              <w:bottom w:val="nil"/>
              <w:right w:val="single" w:sz="6" w:space="0" w:color="000000"/>
            </w:tcBorders>
            <w:hideMark/>
          </w:tcPr>
          <w:p w14:paraId="2D03DF1E" w14:textId="77777777" w:rsidR="00953B5B" w:rsidRPr="006F6412" w:rsidRDefault="00953B5B" w:rsidP="00161C0D">
            <w:pPr>
              <w:rPr>
                <w:lang w:eastAsia="ro-RO"/>
              </w:rPr>
            </w:pPr>
            <w:r w:rsidRPr="006F6412">
              <w:rPr>
                <w:bdr w:val="none" w:sz="0" w:space="0" w:color="auto" w:frame="1"/>
                <w:lang w:eastAsia="ro-RO"/>
              </w:rPr>
              <w:t>Ap.</w:t>
            </w:r>
          </w:p>
        </w:tc>
        <w:tc>
          <w:tcPr>
            <w:tcW w:w="338" w:type="dxa"/>
            <w:tcBorders>
              <w:top w:val="single" w:sz="6" w:space="0" w:color="000000"/>
              <w:left w:val="single" w:sz="6" w:space="0" w:color="000000"/>
              <w:bottom w:val="single" w:sz="6" w:space="0" w:color="000000"/>
              <w:right w:val="single" w:sz="6" w:space="0" w:color="000000"/>
            </w:tcBorders>
            <w:hideMark/>
          </w:tcPr>
          <w:p w14:paraId="08933CA5" w14:textId="77777777" w:rsidR="00953B5B" w:rsidRPr="006F6412" w:rsidRDefault="00953B5B" w:rsidP="00161C0D">
            <w:pPr>
              <w:rPr>
                <w:lang w:eastAsia="ro-RO"/>
              </w:rPr>
            </w:pPr>
            <w:r w:rsidRPr="006F6412">
              <w:rPr>
                <w:color w:val="000000"/>
                <w:bdr w:val="none" w:sz="0" w:space="0" w:color="auto" w:frame="1"/>
                <w:lang w:eastAsia="ro-RO"/>
              </w:rPr>
              <w:br/>
            </w:r>
          </w:p>
        </w:tc>
        <w:tc>
          <w:tcPr>
            <w:tcW w:w="1221" w:type="dxa"/>
            <w:tcBorders>
              <w:top w:val="nil"/>
              <w:left w:val="single" w:sz="6" w:space="0" w:color="000000"/>
              <w:bottom w:val="nil"/>
              <w:right w:val="single" w:sz="6" w:space="0" w:color="000000"/>
            </w:tcBorders>
            <w:hideMark/>
          </w:tcPr>
          <w:p w14:paraId="138A4901" w14:textId="77777777" w:rsidR="00953B5B" w:rsidRPr="006F6412" w:rsidRDefault="00953B5B" w:rsidP="00161C0D">
            <w:pPr>
              <w:rPr>
                <w:lang w:eastAsia="ro-RO"/>
              </w:rPr>
            </w:pPr>
            <w:r w:rsidRPr="006F6412">
              <w:rPr>
                <w:color w:val="000000"/>
                <w:bdr w:val="none" w:sz="0" w:space="0" w:color="auto" w:frame="1"/>
                <w:lang w:eastAsia="ro-RO"/>
              </w:rPr>
              <w:t> Cod poştal </w:t>
            </w:r>
          </w:p>
        </w:tc>
        <w:tc>
          <w:tcPr>
            <w:tcW w:w="1266" w:type="dxa"/>
            <w:tcBorders>
              <w:top w:val="single" w:sz="6" w:space="0" w:color="000000"/>
              <w:left w:val="single" w:sz="6" w:space="0" w:color="000000"/>
              <w:bottom w:val="single" w:sz="6" w:space="0" w:color="000000"/>
              <w:right w:val="single" w:sz="6" w:space="0" w:color="000000"/>
            </w:tcBorders>
            <w:hideMark/>
          </w:tcPr>
          <w:p w14:paraId="3B1F74A5" w14:textId="77777777" w:rsidR="00953B5B" w:rsidRPr="006F6412" w:rsidRDefault="00953B5B" w:rsidP="00161C0D">
            <w:pPr>
              <w:rPr>
                <w:lang w:eastAsia="ro-RO"/>
              </w:rPr>
            </w:pPr>
            <w:r w:rsidRPr="006F6412">
              <w:rPr>
                <w:color w:val="000000"/>
                <w:bdr w:val="none" w:sz="0" w:space="0" w:color="auto" w:frame="1"/>
                <w:lang w:eastAsia="ro-RO"/>
              </w:rPr>
              <w:br/>
            </w:r>
          </w:p>
        </w:tc>
        <w:tc>
          <w:tcPr>
            <w:tcW w:w="1244" w:type="dxa"/>
            <w:tcBorders>
              <w:top w:val="nil"/>
              <w:left w:val="single" w:sz="6" w:space="0" w:color="000000"/>
              <w:bottom w:val="nil"/>
              <w:right w:val="single" w:sz="6" w:space="0" w:color="000000"/>
            </w:tcBorders>
            <w:hideMark/>
          </w:tcPr>
          <w:p w14:paraId="40CAAA25" w14:textId="77777777" w:rsidR="00953B5B" w:rsidRPr="006F6412" w:rsidRDefault="00953B5B" w:rsidP="00161C0D">
            <w:pPr>
              <w:rPr>
                <w:lang w:eastAsia="ro-RO"/>
              </w:rPr>
            </w:pPr>
            <w:r w:rsidRPr="006F6412">
              <w:rPr>
                <w:bdr w:val="none" w:sz="0" w:space="0" w:color="auto" w:frame="1"/>
                <w:lang w:eastAsia="ro-RO"/>
              </w:rPr>
              <w:t>    Sector</w:t>
            </w:r>
          </w:p>
        </w:tc>
        <w:tc>
          <w:tcPr>
            <w:tcW w:w="750" w:type="dxa"/>
            <w:tcBorders>
              <w:top w:val="single" w:sz="6" w:space="0" w:color="000000"/>
              <w:left w:val="single" w:sz="6" w:space="0" w:color="000000"/>
              <w:bottom w:val="single" w:sz="6" w:space="0" w:color="000000"/>
              <w:right w:val="single" w:sz="6" w:space="0" w:color="000000"/>
            </w:tcBorders>
            <w:hideMark/>
          </w:tcPr>
          <w:p w14:paraId="39EE1CDE" w14:textId="77777777" w:rsidR="00953B5B" w:rsidRPr="006F6412" w:rsidRDefault="00953B5B" w:rsidP="00161C0D">
            <w:pPr>
              <w:rPr>
                <w:lang w:eastAsia="ro-RO"/>
              </w:rPr>
            </w:pPr>
            <w:r w:rsidRPr="006F6412">
              <w:rPr>
                <w:color w:val="000000"/>
                <w:bdr w:val="none" w:sz="0" w:space="0" w:color="auto" w:frame="1"/>
                <w:lang w:eastAsia="ro-RO"/>
              </w:rPr>
              <w:br/>
            </w:r>
          </w:p>
        </w:tc>
        <w:tc>
          <w:tcPr>
            <w:tcW w:w="2126" w:type="dxa"/>
            <w:tcBorders>
              <w:top w:val="nil"/>
              <w:left w:val="single" w:sz="6" w:space="0" w:color="000000"/>
              <w:bottom w:val="nil"/>
              <w:right w:val="single" w:sz="6" w:space="0" w:color="000000"/>
            </w:tcBorders>
            <w:hideMark/>
          </w:tcPr>
          <w:p w14:paraId="7ED638CD" w14:textId="77777777" w:rsidR="00953B5B" w:rsidRPr="006F6412" w:rsidRDefault="00953B5B" w:rsidP="00161C0D">
            <w:pPr>
              <w:rPr>
                <w:lang w:eastAsia="ro-RO"/>
              </w:rPr>
            </w:pPr>
            <w:r w:rsidRPr="006F6412">
              <w:rPr>
                <w:color w:val="000000"/>
                <w:bdr w:val="none" w:sz="0" w:space="0" w:color="auto" w:frame="1"/>
                <w:lang w:eastAsia="ro-RO"/>
              </w:rPr>
              <w:t>                    Telefon</w:t>
            </w:r>
          </w:p>
        </w:tc>
        <w:tc>
          <w:tcPr>
            <w:tcW w:w="2694" w:type="dxa"/>
            <w:tcBorders>
              <w:top w:val="single" w:sz="6" w:space="0" w:color="000000"/>
              <w:left w:val="single" w:sz="6" w:space="0" w:color="000000"/>
              <w:bottom w:val="single" w:sz="6" w:space="0" w:color="000000"/>
              <w:right w:val="single" w:sz="6" w:space="0" w:color="000000"/>
            </w:tcBorders>
            <w:hideMark/>
          </w:tcPr>
          <w:p w14:paraId="7B4E0D9A" w14:textId="77777777" w:rsidR="00953B5B" w:rsidRPr="006F6412" w:rsidRDefault="00953B5B" w:rsidP="00161C0D">
            <w:pPr>
              <w:rPr>
                <w:lang w:eastAsia="ro-RO"/>
              </w:rPr>
            </w:pPr>
            <w:r w:rsidRPr="006F6412">
              <w:rPr>
                <w:color w:val="000000"/>
                <w:bdr w:val="none" w:sz="0" w:space="0" w:color="auto" w:frame="1"/>
                <w:lang w:eastAsia="ro-RO"/>
              </w:rPr>
              <w:br/>
            </w:r>
          </w:p>
        </w:tc>
      </w:tr>
    </w:tbl>
    <w:p w14:paraId="71412801" w14:textId="77777777" w:rsidR="00953B5B" w:rsidRPr="006F6412" w:rsidRDefault="00953B5B" w:rsidP="00953B5B">
      <w:pPr>
        <w:rPr>
          <w:lang w:eastAsia="ro-RO"/>
        </w:rPr>
      </w:pPr>
      <w:r w:rsidRPr="006F6412">
        <w:rPr>
          <w:color w:val="000000"/>
          <w:bdr w:val="none" w:sz="0" w:space="0" w:color="auto" w:frame="1"/>
          <w:lang w:eastAsia="ro-RO"/>
        </w:rPr>
        <w:br/>
      </w:r>
    </w:p>
    <w:tbl>
      <w:tblPr>
        <w:tblW w:w="10418" w:type="dxa"/>
        <w:tblCellMar>
          <w:left w:w="0" w:type="dxa"/>
          <w:right w:w="0" w:type="dxa"/>
        </w:tblCellMar>
        <w:tblLook w:val="04A0" w:firstRow="1" w:lastRow="0" w:firstColumn="1" w:lastColumn="0" w:noHBand="0" w:noVBand="1"/>
      </w:tblPr>
      <w:tblGrid>
        <w:gridCol w:w="426"/>
        <w:gridCol w:w="1805"/>
        <w:gridCol w:w="2305"/>
        <w:gridCol w:w="3025"/>
        <w:gridCol w:w="2857"/>
      </w:tblGrid>
      <w:tr w:rsidR="00953B5B" w:rsidRPr="006F6412" w14:paraId="14010700" w14:textId="77777777" w:rsidTr="00161C0D">
        <w:trPr>
          <w:trHeight w:val="543"/>
        </w:trPr>
        <w:tc>
          <w:tcPr>
            <w:tcW w:w="426" w:type="dxa"/>
            <w:tcBorders>
              <w:top w:val="nil"/>
              <w:left w:val="nil"/>
              <w:bottom w:val="nil"/>
              <w:right w:val="single" w:sz="6" w:space="0" w:color="000000"/>
            </w:tcBorders>
            <w:hideMark/>
          </w:tcPr>
          <w:p w14:paraId="6BA89264" w14:textId="77777777" w:rsidR="00953B5B" w:rsidRPr="006F6412" w:rsidRDefault="00953B5B" w:rsidP="00161C0D">
            <w:pPr>
              <w:rPr>
                <w:lang w:eastAsia="ro-RO"/>
              </w:rPr>
            </w:pPr>
            <w:r w:rsidRPr="006F6412">
              <w:rPr>
                <w:bdr w:val="none" w:sz="0" w:space="0" w:color="auto" w:frame="1"/>
                <w:lang w:eastAsia="ro-RO"/>
              </w:rPr>
              <w:t>Fax</w:t>
            </w:r>
          </w:p>
        </w:tc>
        <w:tc>
          <w:tcPr>
            <w:tcW w:w="1805" w:type="dxa"/>
            <w:tcBorders>
              <w:top w:val="single" w:sz="6" w:space="0" w:color="000000"/>
              <w:left w:val="single" w:sz="6" w:space="0" w:color="000000"/>
              <w:bottom w:val="single" w:sz="6" w:space="0" w:color="000000"/>
              <w:right w:val="single" w:sz="6" w:space="0" w:color="000000"/>
            </w:tcBorders>
            <w:hideMark/>
          </w:tcPr>
          <w:p w14:paraId="3D04F30D" w14:textId="77777777" w:rsidR="00953B5B" w:rsidRPr="006F6412" w:rsidRDefault="00953B5B" w:rsidP="00161C0D">
            <w:pPr>
              <w:rPr>
                <w:lang w:eastAsia="ro-RO"/>
              </w:rPr>
            </w:pPr>
            <w:r w:rsidRPr="006F6412">
              <w:rPr>
                <w:color w:val="000000"/>
                <w:bdr w:val="none" w:sz="0" w:space="0" w:color="auto" w:frame="1"/>
                <w:lang w:eastAsia="ro-RO"/>
              </w:rPr>
              <w:br/>
            </w:r>
          </w:p>
        </w:tc>
        <w:tc>
          <w:tcPr>
            <w:tcW w:w="2305" w:type="dxa"/>
            <w:tcBorders>
              <w:top w:val="nil"/>
              <w:left w:val="single" w:sz="6" w:space="0" w:color="000000"/>
              <w:bottom w:val="nil"/>
              <w:right w:val="single" w:sz="6" w:space="0" w:color="000000"/>
            </w:tcBorders>
            <w:hideMark/>
          </w:tcPr>
          <w:p w14:paraId="01ED02C8" w14:textId="77777777" w:rsidR="00953B5B" w:rsidRPr="006F6412" w:rsidRDefault="00953B5B" w:rsidP="00161C0D">
            <w:pPr>
              <w:rPr>
                <w:lang w:eastAsia="ro-RO"/>
              </w:rPr>
            </w:pPr>
            <w:r w:rsidRPr="006F6412">
              <w:rPr>
                <w:color w:val="000000"/>
                <w:bdr w:val="none" w:sz="0" w:space="0" w:color="auto" w:frame="1"/>
                <w:lang w:eastAsia="ro-RO"/>
              </w:rPr>
              <w:t>                       E-mail  </w:t>
            </w:r>
          </w:p>
        </w:tc>
        <w:tc>
          <w:tcPr>
            <w:tcW w:w="3025" w:type="dxa"/>
            <w:tcBorders>
              <w:top w:val="single" w:sz="6" w:space="0" w:color="000000"/>
              <w:left w:val="single" w:sz="6" w:space="0" w:color="000000"/>
              <w:bottom w:val="single" w:sz="6" w:space="0" w:color="000000"/>
              <w:right w:val="single" w:sz="6" w:space="0" w:color="000000"/>
            </w:tcBorders>
            <w:hideMark/>
          </w:tcPr>
          <w:p w14:paraId="7C9069F3" w14:textId="77777777" w:rsidR="00953B5B" w:rsidRPr="006F6412" w:rsidRDefault="00953B5B" w:rsidP="00161C0D">
            <w:pPr>
              <w:rPr>
                <w:lang w:eastAsia="ro-RO"/>
              </w:rPr>
            </w:pPr>
            <w:r w:rsidRPr="006F6412">
              <w:rPr>
                <w:color w:val="000000"/>
                <w:bdr w:val="none" w:sz="0" w:space="0" w:color="auto" w:frame="1"/>
                <w:lang w:eastAsia="ro-RO"/>
              </w:rPr>
              <w:br/>
            </w:r>
          </w:p>
        </w:tc>
        <w:tc>
          <w:tcPr>
            <w:tcW w:w="2857" w:type="dxa"/>
            <w:tcBorders>
              <w:top w:val="nil"/>
              <w:left w:val="single" w:sz="6" w:space="0" w:color="000000"/>
              <w:bottom w:val="nil"/>
              <w:right w:val="nil"/>
            </w:tcBorders>
            <w:hideMark/>
          </w:tcPr>
          <w:p w14:paraId="4B3D916E" w14:textId="77777777" w:rsidR="00953B5B" w:rsidRPr="006F6412" w:rsidRDefault="00953B5B" w:rsidP="00161C0D">
            <w:pPr>
              <w:rPr>
                <w:lang w:eastAsia="ro-RO"/>
              </w:rPr>
            </w:pPr>
            <w:r w:rsidRPr="006F6412">
              <w:rPr>
                <w:bdr w:val="none" w:sz="0" w:space="0" w:color="auto" w:frame="1"/>
                <w:lang w:eastAsia="ro-RO"/>
              </w:rPr>
              <w:t>                               </w:t>
            </w:r>
          </w:p>
        </w:tc>
      </w:tr>
    </w:tbl>
    <w:p w14:paraId="06763CE8" w14:textId="77777777" w:rsidR="00953B5B" w:rsidRPr="006F6412" w:rsidRDefault="00953B5B" w:rsidP="00953B5B">
      <w:pPr>
        <w:rPr>
          <w:lang w:eastAsia="sk-SK"/>
        </w:rPr>
      </w:pPr>
    </w:p>
    <w:tbl>
      <w:tblPr>
        <w:tblW w:w="10152" w:type="dxa"/>
        <w:tblCellMar>
          <w:left w:w="0" w:type="dxa"/>
          <w:right w:w="0" w:type="dxa"/>
        </w:tblCellMar>
        <w:tblLook w:val="04A0" w:firstRow="1" w:lastRow="0" w:firstColumn="1" w:lastColumn="0" w:noHBand="0" w:noVBand="1"/>
      </w:tblPr>
      <w:tblGrid>
        <w:gridCol w:w="10152"/>
      </w:tblGrid>
      <w:tr w:rsidR="00953B5B" w:rsidRPr="006F6412" w14:paraId="280AFCF6" w14:textId="77777777" w:rsidTr="00161C0D">
        <w:trPr>
          <w:trHeight w:val="231"/>
        </w:trPr>
        <w:tc>
          <w:tcPr>
            <w:tcW w:w="10152" w:type="dxa"/>
            <w:tcBorders>
              <w:top w:val="nil"/>
              <w:left w:val="nil"/>
              <w:bottom w:val="single" w:sz="6" w:space="0" w:color="000000"/>
              <w:right w:val="nil"/>
            </w:tcBorders>
            <w:hideMark/>
          </w:tcPr>
          <w:p w14:paraId="010B42B6" w14:textId="77777777" w:rsidR="00953B5B" w:rsidRPr="006F6412" w:rsidRDefault="00953B5B" w:rsidP="00161C0D">
            <w:pPr>
              <w:rPr>
                <w:lang w:eastAsia="ro-RO"/>
              </w:rPr>
            </w:pPr>
            <w:r w:rsidRPr="006F6412">
              <w:rPr>
                <w:b/>
                <w:bCs/>
                <w:color w:val="000000"/>
                <w:lang w:eastAsia="ro-RO"/>
              </w:rPr>
              <w:t>B. Date de identificare a operațiunii</w:t>
            </w:r>
          </w:p>
        </w:tc>
      </w:tr>
      <w:tr w:rsidR="00953B5B" w:rsidRPr="006F6412" w14:paraId="246B2C7D" w14:textId="77777777" w:rsidTr="00161C0D">
        <w:trPr>
          <w:trHeight w:val="59"/>
        </w:trPr>
        <w:tc>
          <w:tcPr>
            <w:tcW w:w="10152" w:type="dxa"/>
            <w:tcBorders>
              <w:top w:val="single" w:sz="6" w:space="0" w:color="000000"/>
              <w:left w:val="single" w:sz="6" w:space="0" w:color="000000"/>
              <w:bottom w:val="single" w:sz="6" w:space="0" w:color="000000"/>
              <w:right w:val="single" w:sz="6" w:space="0" w:color="000000"/>
            </w:tcBorders>
            <w:hideMark/>
          </w:tcPr>
          <w:p w14:paraId="48972FBA" w14:textId="77777777" w:rsidR="00953B5B" w:rsidRPr="006F6412" w:rsidRDefault="00953B5B" w:rsidP="00161C0D">
            <w:pPr>
              <w:rPr>
                <w:lang w:eastAsia="ro-RO"/>
              </w:rPr>
            </w:pPr>
            <w:r w:rsidRPr="006F6412">
              <w:rPr>
                <w:b/>
                <w:bCs/>
                <w:color w:val="000000"/>
                <w:bdr w:val="none" w:sz="0" w:space="0" w:color="auto" w:frame="1"/>
                <w:lang w:eastAsia="ro-RO"/>
              </w:rPr>
              <w:br/>
            </w:r>
          </w:p>
          <w:tbl>
            <w:tblPr>
              <w:tblW w:w="9861" w:type="dxa"/>
              <w:tblCellMar>
                <w:left w:w="0" w:type="dxa"/>
                <w:right w:w="0" w:type="dxa"/>
              </w:tblCellMar>
              <w:tblLook w:val="04A0" w:firstRow="1" w:lastRow="0" w:firstColumn="1" w:lastColumn="0" w:noHBand="0" w:noVBand="1"/>
            </w:tblPr>
            <w:tblGrid>
              <w:gridCol w:w="1994"/>
              <w:gridCol w:w="7867"/>
            </w:tblGrid>
            <w:tr w:rsidR="00953B5B" w:rsidRPr="006F6412" w14:paraId="14078D33" w14:textId="77777777" w:rsidTr="00161C0D">
              <w:trPr>
                <w:trHeight w:val="253"/>
              </w:trPr>
              <w:tc>
                <w:tcPr>
                  <w:tcW w:w="1994" w:type="dxa"/>
                  <w:tcBorders>
                    <w:top w:val="nil"/>
                    <w:left w:val="nil"/>
                    <w:bottom w:val="nil"/>
                    <w:right w:val="single" w:sz="6" w:space="0" w:color="000000"/>
                  </w:tcBorders>
                  <w:hideMark/>
                </w:tcPr>
                <w:p w14:paraId="6B0EC70D" w14:textId="77777777" w:rsidR="00953B5B" w:rsidRPr="006F6412" w:rsidRDefault="00953B5B" w:rsidP="00161C0D">
                  <w:pPr>
                    <w:rPr>
                      <w:lang w:eastAsia="ro-RO"/>
                    </w:rPr>
                  </w:pPr>
                  <w:r w:rsidRPr="006F6412">
                    <w:rPr>
                      <w:lang w:eastAsia="ro-RO"/>
                    </w:rPr>
                    <w:t>Titlul proiectului</w:t>
                  </w:r>
                </w:p>
              </w:tc>
              <w:tc>
                <w:tcPr>
                  <w:tcW w:w="7867" w:type="dxa"/>
                  <w:tcBorders>
                    <w:top w:val="single" w:sz="6" w:space="0" w:color="000000"/>
                    <w:left w:val="single" w:sz="6" w:space="0" w:color="000000"/>
                    <w:bottom w:val="single" w:sz="6" w:space="0" w:color="000000"/>
                    <w:right w:val="single" w:sz="6" w:space="0" w:color="000000"/>
                  </w:tcBorders>
                  <w:hideMark/>
                </w:tcPr>
                <w:p w14:paraId="30F72307" w14:textId="77777777" w:rsidR="00953B5B" w:rsidRPr="006F6412" w:rsidRDefault="00953B5B" w:rsidP="00161C0D">
                  <w:pPr>
                    <w:rPr>
                      <w:lang w:eastAsia="ro-RO"/>
                    </w:rPr>
                  </w:pPr>
                  <w:r w:rsidRPr="006F6412">
                    <w:rPr>
                      <w:color w:val="000000"/>
                      <w:bdr w:val="none" w:sz="0" w:space="0" w:color="auto" w:frame="1"/>
                      <w:lang w:eastAsia="ro-RO"/>
                    </w:rPr>
                    <w:br/>
                  </w:r>
                </w:p>
              </w:tc>
            </w:tr>
          </w:tbl>
          <w:p w14:paraId="00C0A636" w14:textId="77777777" w:rsidR="00953B5B" w:rsidRPr="006F6412" w:rsidRDefault="00953B5B" w:rsidP="00161C0D">
            <w:pPr>
              <w:rPr>
                <w:lang w:eastAsia="ro-RO"/>
              </w:rPr>
            </w:pPr>
            <w:r w:rsidRPr="006F6412">
              <w:rPr>
                <w:b/>
                <w:bCs/>
                <w:color w:val="000000"/>
                <w:bdr w:val="none" w:sz="0" w:space="0" w:color="auto" w:frame="1"/>
                <w:lang w:eastAsia="ro-RO"/>
              </w:rPr>
              <w:br/>
            </w:r>
          </w:p>
          <w:tbl>
            <w:tblPr>
              <w:tblW w:w="9905" w:type="dxa"/>
              <w:tblCellMar>
                <w:left w:w="0" w:type="dxa"/>
                <w:right w:w="0" w:type="dxa"/>
              </w:tblCellMar>
              <w:tblLook w:val="04A0" w:firstRow="1" w:lastRow="0" w:firstColumn="1" w:lastColumn="0" w:noHBand="0" w:noVBand="1"/>
            </w:tblPr>
            <w:tblGrid>
              <w:gridCol w:w="3368"/>
              <w:gridCol w:w="6537"/>
            </w:tblGrid>
            <w:tr w:rsidR="00953B5B" w:rsidRPr="006F6412" w14:paraId="00688D8C" w14:textId="77777777" w:rsidTr="00161C0D">
              <w:trPr>
                <w:trHeight w:val="338"/>
              </w:trPr>
              <w:tc>
                <w:tcPr>
                  <w:tcW w:w="3368" w:type="dxa"/>
                  <w:tcBorders>
                    <w:top w:val="nil"/>
                    <w:left w:val="nil"/>
                    <w:bottom w:val="nil"/>
                    <w:right w:val="single" w:sz="6" w:space="0" w:color="000000"/>
                  </w:tcBorders>
                  <w:hideMark/>
                </w:tcPr>
                <w:p w14:paraId="79B5206F" w14:textId="77777777" w:rsidR="00953B5B" w:rsidRPr="006F6412" w:rsidRDefault="00953B5B" w:rsidP="00161C0D">
                  <w:pPr>
                    <w:rPr>
                      <w:lang w:eastAsia="ro-RO"/>
                    </w:rPr>
                  </w:pPr>
                  <w:r w:rsidRPr="006F6412">
                    <w:rPr>
                      <w:lang w:eastAsia="ro-RO"/>
                    </w:rPr>
                    <w:t>Numele programului operaţional</w:t>
                  </w:r>
                </w:p>
              </w:tc>
              <w:tc>
                <w:tcPr>
                  <w:tcW w:w="6537" w:type="dxa"/>
                  <w:tcBorders>
                    <w:top w:val="single" w:sz="6" w:space="0" w:color="000000"/>
                    <w:left w:val="single" w:sz="6" w:space="0" w:color="000000"/>
                    <w:bottom w:val="single" w:sz="6" w:space="0" w:color="000000"/>
                    <w:right w:val="single" w:sz="6" w:space="0" w:color="000000"/>
                  </w:tcBorders>
                  <w:hideMark/>
                </w:tcPr>
                <w:p w14:paraId="34AA32B8" w14:textId="77777777" w:rsidR="00953B5B" w:rsidRPr="006F6412" w:rsidRDefault="00953B5B" w:rsidP="00161C0D">
                  <w:pPr>
                    <w:rPr>
                      <w:lang w:eastAsia="ro-RO"/>
                    </w:rPr>
                  </w:pPr>
                  <w:r w:rsidRPr="006F6412">
                    <w:rPr>
                      <w:color w:val="000000"/>
                      <w:bdr w:val="none" w:sz="0" w:space="0" w:color="auto" w:frame="1"/>
                      <w:lang w:eastAsia="ro-RO"/>
                    </w:rPr>
                    <w:t>Programul Operaţional Asistență Tehnică 2014 - 2020</w:t>
                  </w:r>
                  <w:r w:rsidRPr="006F6412">
                    <w:rPr>
                      <w:color w:val="000000"/>
                      <w:bdr w:val="none" w:sz="0" w:space="0" w:color="auto" w:frame="1"/>
                      <w:lang w:eastAsia="ro-RO"/>
                    </w:rPr>
                    <w:br/>
                  </w:r>
                </w:p>
              </w:tc>
            </w:tr>
          </w:tbl>
          <w:p w14:paraId="460AD906" w14:textId="77777777" w:rsidR="00953B5B" w:rsidRPr="006F6412" w:rsidRDefault="00953B5B" w:rsidP="00161C0D">
            <w:pPr>
              <w:rPr>
                <w:lang w:eastAsia="ro-RO"/>
              </w:rPr>
            </w:pPr>
          </w:p>
          <w:tbl>
            <w:tblPr>
              <w:tblW w:w="9915" w:type="dxa"/>
              <w:tblCellMar>
                <w:left w:w="0" w:type="dxa"/>
                <w:right w:w="0" w:type="dxa"/>
              </w:tblCellMar>
              <w:tblLook w:val="04A0" w:firstRow="1" w:lastRow="0" w:firstColumn="1" w:lastColumn="0" w:noHBand="0" w:noVBand="1"/>
            </w:tblPr>
            <w:tblGrid>
              <w:gridCol w:w="3402"/>
              <w:gridCol w:w="6513"/>
            </w:tblGrid>
            <w:tr w:rsidR="00953B5B" w:rsidRPr="006F6412" w14:paraId="793900B8" w14:textId="77777777" w:rsidTr="00161C0D">
              <w:trPr>
                <w:trHeight w:val="570"/>
              </w:trPr>
              <w:tc>
                <w:tcPr>
                  <w:tcW w:w="3402" w:type="dxa"/>
                  <w:tcBorders>
                    <w:top w:val="nil"/>
                    <w:left w:val="nil"/>
                    <w:bottom w:val="nil"/>
                    <w:right w:val="single" w:sz="6" w:space="0" w:color="000000"/>
                  </w:tcBorders>
                  <w:hideMark/>
                </w:tcPr>
                <w:p w14:paraId="2934989E" w14:textId="77777777" w:rsidR="00953B5B" w:rsidRPr="006F6412" w:rsidRDefault="00953B5B" w:rsidP="00161C0D">
                  <w:pPr>
                    <w:rPr>
                      <w:lang w:eastAsia="ro-RO"/>
                    </w:rPr>
                  </w:pPr>
                  <w:r w:rsidRPr="006F6412">
                    <w:rPr>
                      <w:lang w:eastAsia="ro-RO"/>
                    </w:rPr>
                    <w:t>Axa prioritară</w:t>
                  </w:r>
                </w:p>
              </w:tc>
              <w:tc>
                <w:tcPr>
                  <w:tcW w:w="6513" w:type="dxa"/>
                  <w:tcBorders>
                    <w:top w:val="single" w:sz="6" w:space="0" w:color="000000"/>
                    <w:left w:val="single" w:sz="6" w:space="0" w:color="000000"/>
                    <w:bottom w:val="single" w:sz="6" w:space="0" w:color="000000"/>
                    <w:right w:val="single" w:sz="6" w:space="0" w:color="000000"/>
                  </w:tcBorders>
                  <w:hideMark/>
                </w:tcPr>
                <w:p w14:paraId="61CFBAAA" w14:textId="77777777" w:rsidR="00953B5B" w:rsidRPr="006F6412" w:rsidRDefault="00953B5B" w:rsidP="00B01690">
                  <w:pPr>
                    <w:jc w:val="both"/>
                    <w:rPr>
                      <w:lang w:eastAsia="ro-RO"/>
                    </w:rPr>
                  </w:pPr>
                  <w:r w:rsidRPr="006F6412">
                    <w:rPr>
                      <w:lang w:eastAsia="ro-RO"/>
                    </w:rPr>
                    <w:t>1. Întărirea capacității beneficiarilor de a pregăti și implementa proiecte finanțate din FESI și diseminarea informațiilor privind aceste fonduri</w:t>
                  </w:r>
                </w:p>
              </w:tc>
            </w:tr>
          </w:tbl>
          <w:p w14:paraId="1ADD8171" w14:textId="77777777" w:rsidR="00953B5B" w:rsidRPr="006F6412" w:rsidRDefault="00953B5B" w:rsidP="00161C0D">
            <w:pPr>
              <w:rPr>
                <w:lang w:eastAsia="ro-RO"/>
              </w:rPr>
            </w:pPr>
          </w:p>
          <w:tbl>
            <w:tblPr>
              <w:tblW w:w="9905" w:type="dxa"/>
              <w:tblCellMar>
                <w:left w:w="0" w:type="dxa"/>
                <w:right w:w="0" w:type="dxa"/>
              </w:tblCellMar>
              <w:tblLook w:val="04A0" w:firstRow="1" w:lastRow="0" w:firstColumn="1" w:lastColumn="0" w:noHBand="0" w:noVBand="1"/>
            </w:tblPr>
            <w:tblGrid>
              <w:gridCol w:w="3368"/>
              <w:gridCol w:w="6537"/>
            </w:tblGrid>
            <w:tr w:rsidR="00953B5B" w:rsidRPr="006F6412" w14:paraId="273D7BC8" w14:textId="77777777" w:rsidTr="00161C0D">
              <w:trPr>
                <w:trHeight w:val="487"/>
              </w:trPr>
              <w:tc>
                <w:tcPr>
                  <w:tcW w:w="3368" w:type="dxa"/>
                  <w:tcBorders>
                    <w:top w:val="nil"/>
                    <w:left w:val="nil"/>
                    <w:bottom w:val="nil"/>
                    <w:right w:val="single" w:sz="6" w:space="0" w:color="000000"/>
                  </w:tcBorders>
                  <w:hideMark/>
                </w:tcPr>
                <w:p w14:paraId="3EBB836C" w14:textId="77777777" w:rsidR="00953B5B" w:rsidRPr="006F6412" w:rsidRDefault="00953B5B" w:rsidP="00161C0D">
                  <w:pPr>
                    <w:rPr>
                      <w:lang w:eastAsia="ro-RO"/>
                    </w:rPr>
                  </w:pPr>
                  <w:r w:rsidRPr="006F6412">
                    <w:rPr>
                      <w:lang w:eastAsia="ro-RO"/>
                    </w:rPr>
                    <w:t xml:space="preserve">Prioritate de investiție </w:t>
                  </w:r>
                </w:p>
              </w:tc>
              <w:tc>
                <w:tcPr>
                  <w:tcW w:w="6537" w:type="dxa"/>
                  <w:tcBorders>
                    <w:top w:val="single" w:sz="6" w:space="0" w:color="000000"/>
                    <w:left w:val="single" w:sz="6" w:space="0" w:color="000000"/>
                    <w:bottom w:val="single" w:sz="6" w:space="0" w:color="000000"/>
                    <w:right w:val="single" w:sz="6" w:space="0" w:color="000000"/>
                  </w:tcBorders>
                  <w:hideMark/>
                </w:tcPr>
                <w:p w14:paraId="3AADA8FE" w14:textId="77777777" w:rsidR="00953B5B" w:rsidRPr="006F6412" w:rsidRDefault="00953B5B" w:rsidP="00161C0D">
                  <w:pPr>
                    <w:ind w:right="124"/>
                    <w:jc w:val="both"/>
                    <w:rPr>
                      <w:lang w:eastAsia="ro-RO"/>
                    </w:rPr>
                  </w:pPr>
                  <w:r w:rsidRPr="006F6412">
                    <w:rPr>
                      <w:lang w:eastAsia="ro-RO"/>
                    </w:rPr>
                    <w:t>Nu este cazul</w:t>
                  </w:r>
                </w:p>
                <w:p w14:paraId="3338DB2F" w14:textId="77777777" w:rsidR="00953B5B" w:rsidRPr="006F6412" w:rsidRDefault="00953B5B" w:rsidP="00161C0D">
                  <w:pPr>
                    <w:ind w:right="124"/>
                    <w:jc w:val="both"/>
                    <w:rPr>
                      <w:lang w:eastAsia="ro-RO"/>
                    </w:rPr>
                  </w:pPr>
                </w:p>
              </w:tc>
            </w:tr>
          </w:tbl>
          <w:p w14:paraId="7CC27C19" w14:textId="77777777" w:rsidR="00953B5B" w:rsidRPr="006F6412" w:rsidRDefault="00953B5B" w:rsidP="00161C0D">
            <w:pPr>
              <w:rPr>
                <w:lang w:eastAsia="ro-RO"/>
              </w:rPr>
            </w:pPr>
          </w:p>
          <w:tbl>
            <w:tblPr>
              <w:tblW w:w="9905" w:type="dxa"/>
              <w:tblCellMar>
                <w:left w:w="0" w:type="dxa"/>
                <w:right w:w="0" w:type="dxa"/>
              </w:tblCellMar>
              <w:tblLook w:val="04A0" w:firstRow="1" w:lastRow="0" w:firstColumn="1" w:lastColumn="0" w:noHBand="0" w:noVBand="1"/>
            </w:tblPr>
            <w:tblGrid>
              <w:gridCol w:w="3368"/>
              <w:gridCol w:w="6537"/>
            </w:tblGrid>
            <w:tr w:rsidR="00953B5B" w:rsidRPr="006F6412" w14:paraId="13EA61BF" w14:textId="77777777" w:rsidTr="00161C0D">
              <w:trPr>
                <w:trHeight w:val="451"/>
              </w:trPr>
              <w:tc>
                <w:tcPr>
                  <w:tcW w:w="3368" w:type="dxa"/>
                  <w:tcBorders>
                    <w:top w:val="nil"/>
                    <w:left w:val="nil"/>
                    <w:bottom w:val="nil"/>
                    <w:right w:val="single" w:sz="6" w:space="0" w:color="000000"/>
                  </w:tcBorders>
                  <w:hideMark/>
                </w:tcPr>
                <w:p w14:paraId="4C1FC01F" w14:textId="77777777" w:rsidR="00953B5B" w:rsidRPr="006F6412" w:rsidRDefault="00953B5B" w:rsidP="00161C0D">
                  <w:pPr>
                    <w:rPr>
                      <w:lang w:eastAsia="ro-RO"/>
                    </w:rPr>
                  </w:pPr>
                  <w:r w:rsidRPr="006F6412">
                    <w:rPr>
                      <w:lang w:eastAsia="ro-RO"/>
                    </w:rPr>
                    <w:t>Data depunerii operațiunii</w:t>
                  </w:r>
                </w:p>
              </w:tc>
              <w:tc>
                <w:tcPr>
                  <w:tcW w:w="6537" w:type="dxa"/>
                  <w:tcBorders>
                    <w:top w:val="single" w:sz="6" w:space="0" w:color="000000"/>
                    <w:left w:val="single" w:sz="6" w:space="0" w:color="000000"/>
                    <w:bottom w:val="single" w:sz="4" w:space="0" w:color="auto"/>
                    <w:right w:val="single" w:sz="6" w:space="0" w:color="000000"/>
                  </w:tcBorders>
                  <w:hideMark/>
                </w:tcPr>
                <w:p w14:paraId="791A349C" w14:textId="77777777" w:rsidR="00953B5B" w:rsidRPr="006F6412" w:rsidRDefault="00953B5B" w:rsidP="00161C0D">
                  <w:pPr>
                    <w:rPr>
                      <w:lang w:eastAsia="ro-RO"/>
                    </w:rPr>
                  </w:pPr>
                </w:p>
                <w:p w14:paraId="7D612C38" w14:textId="77777777" w:rsidR="00953B5B" w:rsidRPr="006F6412" w:rsidRDefault="00953B5B" w:rsidP="00161C0D">
                  <w:pPr>
                    <w:rPr>
                      <w:lang w:eastAsia="ro-RO"/>
                    </w:rPr>
                  </w:pPr>
                </w:p>
              </w:tc>
            </w:tr>
            <w:tr w:rsidR="00953B5B" w:rsidRPr="006F6412" w14:paraId="1B9DEB79" w14:textId="77777777" w:rsidTr="00161C0D">
              <w:trPr>
                <w:trHeight w:val="451"/>
              </w:trPr>
              <w:tc>
                <w:tcPr>
                  <w:tcW w:w="3368" w:type="dxa"/>
                  <w:tcBorders>
                    <w:top w:val="nil"/>
                    <w:left w:val="nil"/>
                    <w:bottom w:val="nil"/>
                  </w:tcBorders>
                </w:tcPr>
                <w:p w14:paraId="21B4AA8A" w14:textId="77777777" w:rsidR="00953B5B" w:rsidRPr="006F6412" w:rsidRDefault="00953B5B" w:rsidP="00161C0D">
                  <w:pPr>
                    <w:rPr>
                      <w:lang w:eastAsia="ro-RO"/>
                    </w:rPr>
                  </w:pPr>
                </w:p>
              </w:tc>
              <w:tc>
                <w:tcPr>
                  <w:tcW w:w="6537" w:type="dxa"/>
                  <w:tcBorders>
                    <w:top w:val="single" w:sz="4" w:space="0" w:color="auto"/>
                  </w:tcBorders>
                </w:tcPr>
                <w:p w14:paraId="2AFF34EB" w14:textId="77777777" w:rsidR="00953B5B" w:rsidRPr="006F6412" w:rsidRDefault="00953B5B" w:rsidP="00161C0D">
                  <w:pPr>
                    <w:rPr>
                      <w:lang w:eastAsia="ro-RO"/>
                    </w:rPr>
                  </w:pPr>
                </w:p>
              </w:tc>
            </w:tr>
          </w:tbl>
          <w:p w14:paraId="145F3B1B" w14:textId="77777777" w:rsidR="00953B5B" w:rsidRPr="006F6412" w:rsidRDefault="00953B5B" w:rsidP="00161C0D">
            <w:pPr>
              <w:rPr>
                <w:lang w:eastAsia="ro-RO"/>
              </w:rPr>
            </w:pPr>
          </w:p>
        </w:tc>
      </w:tr>
    </w:tbl>
    <w:p w14:paraId="3E967B4C" w14:textId="77777777" w:rsidR="00953B5B" w:rsidRPr="006F6412" w:rsidRDefault="00953B5B" w:rsidP="00953B5B">
      <w:pPr>
        <w:shd w:val="clear" w:color="auto" w:fill="FFFFFF"/>
        <w:rPr>
          <w:color w:val="000000"/>
          <w:lang w:eastAsia="ro-RO"/>
        </w:rPr>
      </w:pPr>
    </w:p>
    <w:tbl>
      <w:tblPr>
        <w:tblW w:w="10125" w:type="dxa"/>
        <w:tblCellMar>
          <w:left w:w="0" w:type="dxa"/>
          <w:right w:w="0" w:type="dxa"/>
        </w:tblCellMar>
        <w:tblLook w:val="04A0" w:firstRow="1" w:lastRow="0" w:firstColumn="1" w:lastColumn="0" w:noHBand="0" w:noVBand="1"/>
      </w:tblPr>
      <w:tblGrid>
        <w:gridCol w:w="10125"/>
      </w:tblGrid>
      <w:tr w:rsidR="00953B5B" w:rsidRPr="006F6412" w14:paraId="0B71A62A" w14:textId="77777777" w:rsidTr="00161C0D">
        <w:trPr>
          <w:trHeight w:val="276"/>
        </w:trPr>
        <w:tc>
          <w:tcPr>
            <w:tcW w:w="10125" w:type="dxa"/>
            <w:tcBorders>
              <w:top w:val="nil"/>
              <w:left w:val="nil"/>
              <w:bottom w:val="nil"/>
              <w:right w:val="nil"/>
            </w:tcBorders>
            <w:hideMark/>
          </w:tcPr>
          <w:p w14:paraId="3431CD01" w14:textId="77777777" w:rsidR="00D701D4" w:rsidRDefault="00953B5B" w:rsidP="00161C0D">
            <w:pPr>
              <w:jc w:val="both"/>
              <w:rPr>
                <w:lang w:eastAsia="ro-RO"/>
              </w:rPr>
            </w:pPr>
            <w:r w:rsidRPr="006F6412">
              <w:rPr>
                <w:lang w:eastAsia="ro-RO"/>
              </w:rPr>
              <w:t> </w:t>
            </w:r>
          </w:p>
          <w:p w14:paraId="0E82DA1A" w14:textId="77777777" w:rsidR="00D701D4" w:rsidRDefault="00D701D4" w:rsidP="00161C0D">
            <w:pPr>
              <w:jc w:val="both"/>
              <w:rPr>
                <w:lang w:eastAsia="ro-RO"/>
              </w:rPr>
            </w:pPr>
          </w:p>
          <w:p w14:paraId="2E04DBD1" w14:textId="32833B74" w:rsidR="00953B5B" w:rsidRPr="006F6412" w:rsidRDefault="00953B5B" w:rsidP="00161C0D">
            <w:pPr>
              <w:jc w:val="both"/>
              <w:rPr>
                <w:lang w:eastAsia="ro-RO"/>
              </w:rPr>
            </w:pPr>
            <w:r w:rsidRPr="006F6412">
              <w:rPr>
                <w:lang w:eastAsia="ro-RO"/>
              </w:rPr>
              <w:lastRenderedPageBreak/>
              <w:t xml:space="preserve"> C. (</w:t>
            </w:r>
            <w:r w:rsidRPr="006F6412">
              <w:rPr>
                <w:i/>
                <w:lang w:eastAsia="ro-RO"/>
              </w:rPr>
              <w:t>numele şi statutul juridic ale beneficiarului</w:t>
            </w:r>
            <w:r w:rsidRPr="006F6412">
              <w:rPr>
                <w:lang w:eastAsia="ro-RO"/>
              </w:rPr>
              <w:t xml:space="preserve">), solicitant de finanţare pentru operațiunea menţionată mai sus, la </w:t>
            </w:r>
            <w:r w:rsidRPr="006F6412">
              <w:rPr>
                <w:b/>
                <w:lang w:eastAsia="ro-RO"/>
              </w:rPr>
              <w:t xml:space="preserve">Autoritatea de </w:t>
            </w:r>
            <w:r w:rsidR="000404AD">
              <w:rPr>
                <w:b/>
                <w:lang w:eastAsia="ro-RO"/>
              </w:rPr>
              <w:t>M</w:t>
            </w:r>
            <w:r w:rsidRPr="006F6412">
              <w:rPr>
                <w:b/>
                <w:lang w:eastAsia="ro-RO"/>
              </w:rPr>
              <w:t>anagement pentru Programul Operațional Asistență Tehnică</w:t>
            </w:r>
            <w:r w:rsidRPr="006F6412">
              <w:rPr>
                <w:lang w:eastAsia="ro-RO"/>
              </w:rPr>
              <w:t xml:space="preserve"> în conformitate cu prevederile Legii nr. 227/2015 privind Codul fiscal, cu modificările şi completările ulterioare (Codul fiscal)</w:t>
            </w:r>
            <w:r w:rsidRPr="006F6412">
              <w:rPr>
                <w:i/>
                <w:iCs/>
                <w:lang w:eastAsia="ro-RO"/>
              </w:rPr>
              <w:t>, </w:t>
            </w:r>
            <w:r w:rsidRPr="006F6412">
              <w:rPr>
                <w:lang w:eastAsia="ro-RO"/>
              </w:rPr>
              <w:t>declar că mă încadrez în următoarea categorie de persoane din punctul de vedere al regimului de TVA aplicabil:</w:t>
            </w:r>
          </w:p>
        </w:tc>
      </w:tr>
      <w:tr w:rsidR="00953B5B" w:rsidRPr="006F6412" w14:paraId="7F9B24D4" w14:textId="77777777" w:rsidTr="00161C0D">
        <w:trPr>
          <w:trHeight w:val="276"/>
        </w:trPr>
        <w:tc>
          <w:tcPr>
            <w:tcW w:w="10125" w:type="dxa"/>
            <w:tcBorders>
              <w:top w:val="nil"/>
              <w:left w:val="nil"/>
              <w:bottom w:val="nil"/>
              <w:right w:val="nil"/>
            </w:tcBorders>
            <w:hideMark/>
          </w:tcPr>
          <w:p w14:paraId="22004671" w14:textId="77777777" w:rsidR="00953B5B" w:rsidRPr="006F6412" w:rsidRDefault="00953B5B" w:rsidP="00161C0D">
            <w:pPr>
              <w:rPr>
                <w:lang w:eastAsia="ro-RO"/>
              </w:rPr>
            </w:pPr>
          </w:p>
        </w:tc>
      </w:tr>
      <w:tr w:rsidR="00953B5B" w:rsidRPr="006F6412" w14:paraId="360B4A51" w14:textId="77777777" w:rsidTr="00161C0D">
        <w:trPr>
          <w:trHeight w:val="276"/>
        </w:trPr>
        <w:tc>
          <w:tcPr>
            <w:tcW w:w="10125" w:type="dxa"/>
            <w:tcBorders>
              <w:top w:val="nil"/>
              <w:left w:val="nil"/>
              <w:bottom w:val="nil"/>
              <w:right w:val="nil"/>
            </w:tcBorders>
            <w:hideMark/>
          </w:tcPr>
          <w:p w14:paraId="7DE0D9AA" w14:textId="77777777" w:rsidR="00953B5B" w:rsidRPr="006F6412" w:rsidRDefault="00953B5B" w:rsidP="00161C0D">
            <w:pPr>
              <w:jc w:val="both"/>
              <w:rPr>
                <w:lang w:eastAsia="ro-RO"/>
              </w:rPr>
            </w:pPr>
            <w:r w:rsidRPr="006F6412">
              <w:rPr>
                <w:lang w:eastAsia="ro-RO"/>
              </w:rPr>
              <w:fldChar w:fldCharType="begin">
                <w:ffData>
                  <w:name w:val="Check62"/>
                  <w:enabled/>
                  <w:calcOnExit w:val="0"/>
                  <w:checkBox>
                    <w:sizeAuto/>
                    <w:default w:val="0"/>
                  </w:checkBox>
                </w:ffData>
              </w:fldChar>
            </w:r>
            <w:r w:rsidRPr="006F6412">
              <w:rPr>
                <w:lang w:eastAsia="ro-RO"/>
              </w:rPr>
              <w:instrText xml:space="preserve"> </w:instrText>
            </w:r>
            <w:bookmarkStart w:id="9" w:name="Check62"/>
            <w:r w:rsidRPr="006F6412">
              <w:rPr>
                <w:lang w:eastAsia="ro-RO"/>
              </w:rPr>
              <w:instrText xml:space="preserve">FORMCHECKBOX </w:instrText>
            </w:r>
            <w:r w:rsidR="0011006E">
              <w:rPr>
                <w:lang w:eastAsia="ro-RO"/>
              </w:rPr>
            </w:r>
            <w:r w:rsidR="0011006E">
              <w:rPr>
                <w:lang w:eastAsia="ro-RO"/>
              </w:rPr>
              <w:fldChar w:fldCharType="separate"/>
            </w:r>
            <w:r w:rsidRPr="006F6412">
              <w:rPr>
                <w:lang w:eastAsia="ro-RO"/>
              </w:rPr>
              <w:fldChar w:fldCharType="end"/>
            </w:r>
            <w:bookmarkEnd w:id="9"/>
            <w:r w:rsidRPr="006F6412">
              <w:rPr>
                <w:lang w:eastAsia="ro-RO"/>
              </w:rPr>
              <w:t xml:space="preserve"> persoană neînregistrată în scopuri de TVA, conform art. 316 din Codul fiscal;</w:t>
            </w:r>
          </w:p>
        </w:tc>
      </w:tr>
      <w:tr w:rsidR="00953B5B" w:rsidRPr="006F6412" w14:paraId="208064AD" w14:textId="77777777" w:rsidTr="00161C0D">
        <w:trPr>
          <w:trHeight w:val="289"/>
        </w:trPr>
        <w:tc>
          <w:tcPr>
            <w:tcW w:w="10125" w:type="dxa"/>
            <w:tcBorders>
              <w:top w:val="nil"/>
              <w:left w:val="nil"/>
              <w:bottom w:val="nil"/>
              <w:right w:val="nil"/>
            </w:tcBorders>
            <w:hideMark/>
          </w:tcPr>
          <w:p w14:paraId="6A2ECD21" w14:textId="77777777" w:rsidR="00953B5B" w:rsidRPr="006F6412" w:rsidRDefault="00953B5B" w:rsidP="00161C0D">
            <w:pPr>
              <w:rPr>
                <w:lang w:eastAsia="ro-RO"/>
              </w:rPr>
            </w:pPr>
            <w:r w:rsidRPr="006F6412">
              <w:rPr>
                <w:lang w:eastAsia="ro-RO"/>
              </w:rPr>
              <w:fldChar w:fldCharType="begin">
                <w:ffData>
                  <w:name w:val="Check63"/>
                  <w:enabled/>
                  <w:calcOnExit w:val="0"/>
                  <w:checkBox>
                    <w:sizeAuto/>
                    <w:default w:val="0"/>
                  </w:checkBox>
                </w:ffData>
              </w:fldChar>
            </w:r>
            <w:r w:rsidRPr="006F6412">
              <w:rPr>
                <w:lang w:eastAsia="ro-RO"/>
              </w:rPr>
              <w:instrText xml:space="preserve"> </w:instrText>
            </w:r>
            <w:bookmarkStart w:id="10" w:name="Check63"/>
            <w:r w:rsidRPr="006F6412">
              <w:rPr>
                <w:lang w:eastAsia="ro-RO"/>
              </w:rPr>
              <w:instrText xml:space="preserve">FORMCHECKBOX </w:instrText>
            </w:r>
            <w:r w:rsidR="0011006E">
              <w:rPr>
                <w:lang w:eastAsia="ro-RO"/>
              </w:rPr>
            </w:r>
            <w:r w:rsidR="0011006E">
              <w:rPr>
                <w:lang w:eastAsia="ro-RO"/>
              </w:rPr>
              <w:fldChar w:fldCharType="separate"/>
            </w:r>
            <w:r w:rsidRPr="006F6412">
              <w:rPr>
                <w:lang w:eastAsia="ro-RO"/>
              </w:rPr>
              <w:fldChar w:fldCharType="end"/>
            </w:r>
            <w:bookmarkEnd w:id="10"/>
            <w:r w:rsidRPr="006F6412">
              <w:rPr>
                <w:lang w:eastAsia="ro-RO"/>
              </w:rPr>
              <w:t xml:space="preserve"> persoană înregistrată în scopuri de TVA, conform art. 316 din Codul fiscal.</w:t>
            </w:r>
          </w:p>
        </w:tc>
      </w:tr>
    </w:tbl>
    <w:p w14:paraId="78A2F3B9" w14:textId="77777777" w:rsidR="00953B5B" w:rsidRPr="006F6412" w:rsidRDefault="00953B5B" w:rsidP="00953B5B">
      <w:pPr>
        <w:shd w:val="clear" w:color="auto" w:fill="FFFFFF"/>
        <w:rPr>
          <w:color w:val="000000"/>
          <w:lang w:eastAsia="ro-RO"/>
        </w:rPr>
      </w:pPr>
      <w:r w:rsidRPr="006F6412">
        <w:rPr>
          <w:color w:val="000000"/>
          <w:bdr w:val="none" w:sz="0" w:space="0" w:color="auto" w:frame="1"/>
          <w:lang w:eastAsia="ro-RO"/>
        </w:rPr>
        <w:br/>
      </w:r>
    </w:p>
    <w:tbl>
      <w:tblPr>
        <w:tblW w:w="10030" w:type="dxa"/>
        <w:tblCellMar>
          <w:left w:w="0" w:type="dxa"/>
          <w:right w:w="0" w:type="dxa"/>
        </w:tblCellMar>
        <w:tblLook w:val="04A0" w:firstRow="1" w:lastRow="0" w:firstColumn="1" w:lastColumn="0" w:noHBand="0" w:noVBand="1"/>
      </w:tblPr>
      <w:tblGrid>
        <w:gridCol w:w="378"/>
        <w:gridCol w:w="5093"/>
        <w:gridCol w:w="4559"/>
      </w:tblGrid>
      <w:tr w:rsidR="00953B5B" w:rsidRPr="006F6412" w14:paraId="52E15A11" w14:textId="77777777" w:rsidTr="00161C0D">
        <w:trPr>
          <w:trHeight w:val="284"/>
        </w:trPr>
        <w:tc>
          <w:tcPr>
            <w:tcW w:w="10030" w:type="dxa"/>
            <w:gridSpan w:val="3"/>
            <w:tcBorders>
              <w:top w:val="nil"/>
              <w:left w:val="nil"/>
              <w:bottom w:val="nil"/>
              <w:right w:val="nil"/>
            </w:tcBorders>
            <w:hideMark/>
          </w:tcPr>
          <w:p w14:paraId="1E6CE6DC" w14:textId="6F8CA881" w:rsidR="00953B5B" w:rsidRPr="006F6412" w:rsidRDefault="00953B5B" w:rsidP="00161C0D">
            <w:pPr>
              <w:jc w:val="both"/>
              <w:rPr>
                <w:lang w:eastAsia="ro-RO"/>
              </w:rPr>
            </w:pPr>
            <w:r w:rsidRPr="006F6412">
              <w:rPr>
                <w:lang w:eastAsia="ro-RO"/>
              </w:rPr>
              <w:t>D. (</w:t>
            </w:r>
            <w:r w:rsidRPr="006F6412">
              <w:rPr>
                <w:i/>
                <w:lang w:eastAsia="ro-RO"/>
              </w:rPr>
              <w:t>numele şi statutul juridic ale beneficiarului</w:t>
            </w:r>
            <w:r w:rsidRPr="006F6412">
              <w:rPr>
                <w:lang w:eastAsia="ro-RO"/>
              </w:rPr>
              <w:t xml:space="preserve">), solicitant de finanţare pentru operațiunea menţionată mai sus, la </w:t>
            </w:r>
            <w:r w:rsidRPr="006F6412">
              <w:rPr>
                <w:b/>
                <w:lang w:eastAsia="ro-RO"/>
              </w:rPr>
              <w:t xml:space="preserve">Autoritatea de </w:t>
            </w:r>
            <w:r w:rsidR="000404AD">
              <w:rPr>
                <w:b/>
                <w:lang w:eastAsia="ro-RO"/>
              </w:rPr>
              <w:t>M</w:t>
            </w:r>
            <w:r w:rsidRPr="006F6412">
              <w:rPr>
                <w:b/>
                <w:lang w:eastAsia="ro-RO"/>
              </w:rPr>
              <w:t>anagement pentru Programul Operațional Asistență Tehnică</w:t>
            </w:r>
            <w:r w:rsidRPr="006F6412">
              <w:rPr>
                <w:lang w:eastAsia="ro-RO"/>
              </w:rPr>
              <w:t>, în conformitate cu prevederile Codului fiscal, declar că pentru achiziţiile din cadrul proiectului, cuprinse în tabelul de mai jos, TVA este nedeductibilă potrivit legislaţiei naţionale în domeniul fiscal şi nerecuperabilă conform prevederilor art. 69 alin. (3) lit. c) din Regulamentul (UE) nr. 1.303/2013.</w:t>
            </w:r>
          </w:p>
        </w:tc>
      </w:tr>
      <w:tr w:rsidR="00953B5B" w:rsidRPr="006F6412" w14:paraId="5111444A" w14:textId="77777777" w:rsidTr="00161C0D">
        <w:trPr>
          <w:trHeight w:val="554"/>
        </w:trPr>
        <w:tc>
          <w:tcPr>
            <w:tcW w:w="10030" w:type="dxa"/>
            <w:gridSpan w:val="3"/>
            <w:tcBorders>
              <w:top w:val="nil"/>
              <w:left w:val="nil"/>
              <w:bottom w:val="nil"/>
              <w:right w:val="nil"/>
            </w:tcBorders>
            <w:hideMark/>
          </w:tcPr>
          <w:p w14:paraId="2A491758" w14:textId="77777777" w:rsidR="00953B5B" w:rsidRPr="006F6412" w:rsidRDefault="00953B5B" w:rsidP="00161C0D">
            <w:pPr>
              <w:jc w:val="center"/>
              <w:rPr>
                <w:lang w:eastAsia="ro-RO"/>
              </w:rPr>
            </w:pPr>
          </w:p>
        </w:tc>
      </w:tr>
      <w:tr w:rsidR="00953B5B" w:rsidRPr="006F6412" w14:paraId="7BC9C68C" w14:textId="77777777" w:rsidTr="00161C0D">
        <w:trPr>
          <w:trHeight w:val="554"/>
        </w:trPr>
        <w:tc>
          <w:tcPr>
            <w:tcW w:w="378" w:type="dxa"/>
            <w:tcBorders>
              <w:top w:val="single" w:sz="6" w:space="0" w:color="000000"/>
              <w:left w:val="single" w:sz="6" w:space="0" w:color="000000"/>
              <w:bottom w:val="single" w:sz="6" w:space="0" w:color="000000"/>
              <w:right w:val="single" w:sz="6" w:space="0" w:color="000000"/>
            </w:tcBorders>
            <w:hideMark/>
          </w:tcPr>
          <w:p w14:paraId="1E75A300" w14:textId="77777777" w:rsidR="00953B5B" w:rsidRPr="006F6412" w:rsidRDefault="00953B5B" w:rsidP="00161C0D">
            <w:pPr>
              <w:rPr>
                <w:lang w:eastAsia="ro-RO"/>
              </w:rPr>
            </w:pPr>
            <w:r w:rsidRPr="006F6412">
              <w:rPr>
                <w:lang w:eastAsia="ro-RO"/>
              </w:rPr>
              <w:t>Nr. crt.</w:t>
            </w:r>
          </w:p>
        </w:tc>
        <w:tc>
          <w:tcPr>
            <w:tcW w:w="5093" w:type="dxa"/>
            <w:tcBorders>
              <w:top w:val="single" w:sz="6" w:space="0" w:color="000000"/>
              <w:left w:val="single" w:sz="6" w:space="0" w:color="000000"/>
              <w:bottom w:val="single" w:sz="6" w:space="0" w:color="000000"/>
              <w:right w:val="single" w:sz="6" w:space="0" w:color="000000"/>
            </w:tcBorders>
            <w:hideMark/>
          </w:tcPr>
          <w:p w14:paraId="21FB01DB" w14:textId="77777777" w:rsidR="00953B5B" w:rsidRPr="006F6412" w:rsidRDefault="00953B5B" w:rsidP="00161C0D">
            <w:pPr>
              <w:jc w:val="center"/>
              <w:rPr>
                <w:lang w:eastAsia="ro-RO"/>
              </w:rPr>
            </w:pPr>
            <w:r w:rsidRPr="006F6412">
              <w:rPr>
                <w:lang w:eastAsia="ro-RO"/>
              </w:rPr>
              <w:t>Achiziţia</w:t>
            </w:r>
          </w:p>
        </w:tc>
        <w:tc>
          <w:tcPr>
            <w:tcW w:w="4559" w:type="dxa"/>
            <w:tcBorders>
              <w:top w:val="single" w:sz="6" w:space="0" w:color="000000"/>
              <w:left w:val="single" w:sz="6" w:space="0" w:color="000000"/>
              <w:bottom w:val="single" w:sz="6" w:space="0" w:color="000000"/>
              <w:right w:val="single" w:sz="6" w:space="0" w:color="000000"/>
            </w:tcBorders>
            <w:hideMark/>
          </w:tcPr>
          <w:p w14:paraId="3582F3A5" w14:textId="77777777" w:rsidR="00953B5B" w:rsidRPr="006F6412" w:rsidRDefault="00953B5B" w:rsidP="00161C0D">
            <w:pPr>
              <w:jc w:val="center"/>
              <w:rPr>
                <w:lang w:eastAsia="ro-RO"/>
              </w:rPr>
            </w:pPr>
            <w:r w:rsidRPr="006F6412">
              <w:rPr>
                <w:lang w:eastAsia="ro-RO"/>
              </w:rPr>
              <w:t>Scopul achiziţiei/activității prevăzute în cadrul proiectului</w:t>
            </w:r>
            <w:r w:rsidRPr="006F6412">
              <w:rPr>
                <w:vertAlign w:val="superscript"/>
                <w:lang w:eastAsia="ro-RO"/>
              </w:rPr>
              <w:t>1</w:t>
            </w:r>
            <w:r w:rsidRPr="006F6412">
              <w:rPr>
                <w:lang w:eastAsia="ro-RO"/>
              </w:rPr>
              <w:t>)</w:t>
            </w:r>
          </w:p>
        </w:tc>
      </w:tr>
      <w:tr w:rsidR="00953B5B" w:rsidRPr="006F6412" w14:paraId="62CB4D6D" w14:textId="77777777" w:rsidTr="00161C0D">
        <w:trPr>
          <w:trHeight w:val="271"/>
        </w:trPr>
        <w:tc>
          <w:tcPr>
            <w:tcW w:w="10030" w:type="dxa"/>
            <w:gridSpan w:val="3"/>
            <w:tcBorders>
              <w:top w:val="single" w:sz="6" w:space="0" w:color="000000"/>
              <w:left w:val="single" w:sz="6" w:space="0" w:color="000000"/>
              <w:bottom w:val="single" w:sz="6" w:space="0" w:color="000000"/>
              <w:right w:val="single" w:sz="6" w:space="0" w:color="000000"/>
            </w:tcBorders>
            <w:hideMark/>
          </w:tcPr>
          <w:p w14:paraId="06D2DF40" w14:textId="05A7641F" w:rsidR="00953B5B" w:rsidRPr="006F6412" w:rsidRDefault="00953B5B" w:rsidP="00161C0D">
            <w:pPr>
              <w:rPr>
                <w:lang w:eastAsia="ro-RO"/>
              </w:rPr>
            </w:pPr>
            <w:r w:rsidRPr="006F6412">
              <w:rPr>
                <w:lang w:eastAsia="ro-RO"/>
              </w:rPr>
              <w:t>    </w:t>
            </w:r>
            <w:r w:rsidRPr="006F6412">
              <w:rPr>
                <w:vertAlign w:val="superscript"/>
                <w:lang w:eastAsia="ro-RO"/>
              </w:rPr>
              <w:t>1</w:t>
            </w:r>
            <w:r w:rsidRPr="006F6412">
              <w:rPr>
                <w:lang w:eastAsia="ro-RO"/>
              </w:rPr>
              <w:t xml:space="preserve">) Atenţie! Se va completa cu aceleaşi informaţii corespunzătoare din </w:t>
            </w:r>
            <w:r w:rsidR="00783DFF" w:rsidRPr="006F6412">
              <w:rPr>
                <w:lang w:eastAsia="ro-RO"/>
              </w:rPr>
              <w:t xml:space="preserve">documentatia </w:t>
            </w:r>
            <w:r w:rsidRPr="006F6412">
              <w:rPr>
                <w:lang w:eastAsia="ro-RO"/>
              </w:rPr>
              <w:t>de finanţare.</w:t>
            </w:r>
          </w:p>
        </w:tc>
      </w:tr>
      <w:tr w:rsidR="00953B5B" w:rsidRPr="006F6412" w14:paraId="7E513C12" w14:textId="77777777" w:rsidTr="00161C0D">
        <w:trPr>
          <w:trHeight w:val="554"/>
        </w:trPr>
        <w:tc>
          <w:tcPr>
            <w:tcW w:w="378" w:type="dxa"/>
            <w:tcBorders>
              <w:top w:val="single" w:sz="6" w:space="0" w:color="000000"/>
              <w:left w:val="single" w:sz="6" w:space="0" w:color="000000"/>
              <w:bottom w:val="single" w:sz="6" w:space="0" w:color="000000"/>
              <w:right w:val="single" w:sz="6" w:space="0" w:color="000000"/>
            </w:tcBorders>
            <w:hideMark/>
          </w:tcPr>
          <w:p w14:paraId="2C662AC3" w14:textId="77777777" w:rsidR="00953B5B" w:rsidRPr="006F6412" w:rsidRDefault="00953B5B" w:rsidP="00161C0D">
            <w:pPr>
              <w:rPr>
                <w:lang w:eastAsia="ro-RO"/>
              </w:rPr>
            </w:pPr>
            <w:r w:rsidRPr="006F6412">
              <w:rPr>
                <w:bdr w:val="none" w:sz="0" w:space="0" w:color="auto" w:frame="1"/>
                <w:lang w:eastAsia="ro-RO"/>
              </w:rPr>
              <w:br/>
            </w:r>
          </w:p>
        </w:tc>
        <w:tc>
          <w:tcPr>
            <w:tcW w:w="5093" w:type="dxa"/>
            <w:tcBorders>
              <w:top w:val="single" w:sz="6" w:space="0" w:color="000000"/>
              <w:left w:val="single" w:sz="6" w:space="0" w:color="000000"/>
              <w:bottom w:val="single" w:sz="6" w:space="0" w:color="000000"/>
              <w:right w:val="single" w:sz="6" w:space="0" w:color="000000"/>
            </w:tcBorders>
            <w:hideMark/>
          </w:tcPr>
          <w:p w14:paraId="66833E59" w14:textId="77777777" w:rsidR="00953B5B" w:rsidRPr="006F6412" w:rsidRDefault="00953B5B" w:rsidP="00161C0D">
            <w:pPr>
              <w:rPr>
                <w:lang w:eastAsia="ro-RO"/>
              </w:rPr>
            </w:pPr>
            <w:r w:rsidRPr="006F6412">
              <w:rPr>
                <w:bdr w:val="none" w:sz="0" w:space="0" w:color="auto" w:frame="1"/>
                <w:lang w:eastAsia="ro-RO"/>
              </w:rPr>
              <w:br/>
            </w:r>
          </w:p>
        </w:tc>
        <w:tc>
          <w:tcPr>
            <w:tcW w:w="4559" w:type="dxa"/>
            <w:tcBorders>
              <w:top w:val="single" w:sz="6" w:space="0" w:color="000000"/>
              <w:left w:val="single" w:sz="6" w:space="0" w:color="000000"/>
              <w:bottom w:val="single" w:sz="6" w:space="0" w:color="000000"/>
              <w:right w:val="single" w:sz="6" w:space="0" w:color="000000"/>
            </w:tcBorders>
            <w:hideMark/>
          </w:tcPr>
          <w:p w14:paraId="53FBCF6C" w14:textId="77777777" w:rsidR="00953B5B" w:rsidRPr="006F6412" w:rsidRDefault="00953B5B" w:rsidP="00161C0D">
            <w:pPr>
              <w:rPr>
                <w:lang w:eastAsia="ro-RO"/>
              </w:rPr>
            </w:pPr>
            <w:r w:rsidRPr="006F6412">
              <w:rPr>
                <w:bdr w:val="none" w:sz="0" w:space="0" w:color="auto" w:frame="1"/>
                <w:lang w:eastAsia="ro-RO"/>
              </w:rPr>
              <w:br/>
            </w:r>
          </w:p>
        </w:tc>
      </w:tr>
      <w:tr w:rsidR="00953B5B" w:rsidRPr="006F6412" w14:paraId="203ED2FE" w14:textId="77777777" w:rsidTr="00161C0D">
        <w:trPr>
          <w:trHeight w:val="554"/>
        </w:trPr>
        <w:tc>
          <w:tcPr>
            <w:tcW w:w="378" w:type="dxa"/>
            <w:tcBorders>
              <w:top w:val="single" w:sz="6" w:space="0" w:color="000000"/>
              <w:left w:val="single" w:sz="6" w:space="0" w:color="000000"/>
              <w:bottom w:val="single" w:sz="6" w:space="0" w:color="000000"/>
              <w:right w:val="single" w:sz="6" w:space="0" w:color="000000"/>
            </w:tcBorders>
            <w:hideMark/>
          </w:tcPr>
          <w:p w14:paraId="0D7A7694" w14:textId="77777777" w:rsidR="00953B5B" w:rsidRPr="006F6412" w:rsidRDefault="00953B5B" w:rsidP="00161C0D">
            <w:pPr>
              <w:rPr>
                <w:lang w:eastAsia="ro-RO"/>
              </w:rPr>
            </w:pPr>
            <w:r w:rsidRPr="006F6412">
              <w:rPr>
                <w:bdr w:val="none" w:sz="0" w:space="0" w:color="auto" w:frame="1"/>
                <w:lang w:eastAsia="ro-RO"/>
              </w:rPr>
              <w:br/>
            </w:r>
          </w:p>
        </w:tc>
        <w:tc>
          <w:tcPr>
            <w:tcW w:w="5093" w:type="dxa"/>
            <w:tcBorders>
              <w:top w:val="single" w:sz="6" w:space="0" w:color="000000"/>
              <w:left w:val="single" w:sz="6" w:space="0" w:color="000000"/>
              <w:bottom w:val="single" w:sz="6" w:space="0" w:color="000000"/>
              <w:right w:val="single" w:sz="6" w:space="0" w:color="000000"/>
            </w:tcBorders>
            <w:hideMark/>
          </w:tcPr>
          <w:p w14:paraId="2E23BEF1" w14:textId="77777777" w:rsidR="00953B5B" w:rsidRPr="006F6412" w:rsidRDefault="00953B5B" w:rsidP="00161C0D">
            <w:pPr>
              <w:rPr>
                <w:lang w:eastAsia="ro-RO"/>
              </w:rPr>
            </w:pPr>
            <w:r w:rsidRPr="006F6412">
              <w:rPr>
                <w:bdr w:val="none" w:sz="0" w:space="0" w:color="auto" w:frame="1"/>
                <w:lang w:eastAsia="ro-RO"/>
              </w:rPr>
              <w:br/>
            </w:r>
          </w:p>
        </w:tc>
        <w:tc>
          <w:tcPr>
            <w:tcW w:w="4559" w:type="dxa"/>
            <w:tcBorders>
              <w:top w:val="single" w:sz="6" w:space="0" w:color="000000"/>
              <w:left w:val="single" w:sz="6" w:space="0" w:color="000000"/>
              <w:bottom w:val="single" w:sz="6" w:space="0" w:color="000000"/>
              <w:right w:val="single" w:sz="6" w:space="0" w:color="000000"/>
            </w:tcBorders>
            <w:hideMark/>
          </w:tcPr>
          <w:p w14:paraId="2C60FFB7" w14:textId="77777777" w:rsidR="00953B5B" w:rsidRPr="006F6412" w:rsidRDefault="00953B5B" w:rsidP="00161C0D">
            <w:pPr>
              <w:rPr>
                <w:lang w:eastAsia="ro-RO"/>
              </w:rPr>
            </w:pPr>
            <w:r w:rsidRPr="006F6412">
              <w:rPr>
                <w:bdr w:val="none" w:sz="0" w:space="0" w:color="auto" w:frame="1"/>
                <w:lang w:eastAsia="ro-RO"/>
              </w:rPr>
              <w:br/>
            </w:r>
          </w:p>
        </w:tc>
      </w:tr>
    </w:tbl>
    <w:p w14:paraId="25312701" w14:textId="77777777" w:rsidR="00953B5B" w:rsidRPr="006F6412" w:rsidRDefault="00953B5B" w:rsidP="00953B5B">
      <w:pPr>
        <w:shd w:val="clear" w:color="auto" w:fill="FFFFFF"/>
        <w:rPr>
          <w:color w:val="000000"/>
          <w:bdr w:val="none" w:sz="0" w:space="0" w:color="auto" w:frame="1"/>
          <w:lang w:eastAsia="ro-RO"/>
        </w:rPr>
      </w:pPr>
    </w:p>
    <w:p w14:paraId="69B204D6" w14:textId="77777777" w:rsidR="00953B5B" w:rsidRPr="006F6412" w:rsidRDefault="00953B5B" w:rsidP="00953B5B">
      <w:pPr>
        <w:shd w:val="clear" w:color="auto" w:fill="FFFFFF"/>
        <w:rPr>
          <w:color w:val="000000"/>
          <w:bdr w:val="none" w:sz="0" w:space="0" w:color="auto" w:frame="1"/>
          <w:lang w:eastAsia="ro-RO"/>
        </w:rPr>
      </w:pPr>
    </w:p>
    <w:tbl>
      <w:tblPr>
        <w:tblW w:w="10030" w:type="dxa"/>
        <w:tblCellMar>
          <w:left w:w="0" w:type="dxa"/>
          <w:right w:w="0" w:type="dxa"/>
        </w:tblCellMar>
        <w:tblLook w:val="04A0" w:firstRow="1" w:lastRow="0" w:firstColumn="1" w:lastColumn="0" w:noHBand="0" w:noVBand="1"/>
      </w:tblPr>
      <w:tblGrid>
        <w:gridCol w:w="10030"/>
      </w:tblGrid>
      <w:tr w:rsidR="00953B5B" w:rsidRPr="006F6412" w14:paraId="0F9614B0" w14:textId="77777777" w:rsidTr="00161C0D">
        <w:trPr>
          <w:trHeight w:val="284"/>
        </w:trPr>
        <w:tc>
          <w:tcPr>
            <w:tcW w:w="10030" w:type="dxa"/>
            <w:tcBorders>
              <w:top w:val="nil"/>
              <w:left w:val="nil"/>
              <w:bottom w:val="nil"/>
              <w:right w:val="nil"/>
            </w:tcBorders>
            <w:hideMark/>
          </w:tcPr>
          <w:p w14:paraId="6D707DC6" w14:textId="02295521" w:rsidR="00953B5B" w:rsidRPr="006F6412" w:rsidRDefault="00953B5B" w:rsidP="00161C0D">
            <w:pPr>
              <w:jc w:val="both"/>
              <w:rPr>
                <w:lang w:eastAsia="ro-RO"/>
              </w:rPr>
            </w:pPr>
            <w:r w:rsidRPr="006F6412">
              <w:rPr>
                <w:lang w:eastAsia="ro-RO"/>
              </w:rPr>
              <w:t>E. (</w:t>
            </w:r>
            <w:r w:rsidRPr="006F6412">
              <w:rPr>
                <w:i/>
                <w:lang w:eastAsia="ro-RO"/>
              </w:rPr>
              <w:t>numele şi statutul juridic ale beneficiarului</w:t>
            </w:r>
            <w:r w:rsidRPr="006F6412">
              <w:rPr>
                <w:lang w:eastAsia="ro-RO"/>
              </w:rPr>
              <w:t xml:space="preserve">), solicitant de finanţare pentru operațiunea menţionată mai sus, la </w:t>
            </w:r>
            <w:r w:rsidRPr="006F6412">
              <w:rPr>
                <w:b/>
                <w:lang w:eastAsia="ro-RO"/>
              </w:rPr>
              <w:t xml:space="preserve">Autoritatea de </w:t>
            </w:r>
            <w:r w:rsidR="000404AD">
              <w:rPr>
                <w:b/>
                <w:lang w:eastAsia="ro-RO"/>
              </w:rPr>
              <w:t>M</w:t>
            </w:r>
            <w:r w:rsidRPr="006F6412">
              <w:rPr>
                <w:b/>
                <w:lang w:eastAsia="ro-RO"/>
              </w:rPr>
              <w:t>anagement pentru Programul Operațional Asistență Tehnică</w:t>
            </w:r>
            <w:r w:rsidRPr="006F6412">
              <w:rPr>
                <w:lang w:eastAsia="ro-RO"/>
              </w:rPr>
              <w:t>, declar că nu beneficiez de schemă/scheme de compensare a TVA la nivel național, regional sau local, valoarea TVA aferente achizițiilor de la furnizori este reală, corectă, suportată pe cheltuieli și nu a fost recuperată prin nicio modalitate pentru achizițiile deja efectuate.</w:t>
            </w:r>
          </w:p>
        </w:tc>
      </w:tr>
    </w:tbl>
    <w:p w14:paraId="0BA44BE1" w14:textId="77777777" w:rsidR="00953B5B" w:rsidRPr="006F6412" w:rsidRDefault="00953B5B" w:rsidP="00953B5B">
      <w:pPr>
        <w:jc w:val="both"/>
        <w:rPr>
          <w:b/>
          <w:lang w:eastAsia="sk-SK"/>
        </w:rPr>
      </w:pPr>
    </w:p>
    <w:p w14:paraId="38FFA319" w14:textId="77777777" w:rsidR="00953B5B" w:rsidRPr="006F6412" w:rsidRDefault="00953B5B" w:rsidP="00953B5B">
      <w:pPr>
        <w:jc w:val="both"/>
        <w:rPr>
          <w:b/>
          <w:lang w:eastAsia="sk-SK"/>
        </w:rPr>
      </w:pPr>
    </w:p>
    <w:p w14:paraId="7F6B416C" w14:textId="77777777" w:rsidR="00953B5B" w:rsidRPr="006F6412" w:rsidRDefault="00953B5B" w:rsidP="00953B5B">
      <w:r w:rsidRPr="006F6412">
        <w:rPr>
          <w:color w:val="000000"/>
          <w:bdr w:val="none" w:sz="0" w:space="0" w:color="auto" w:frame="1"/>
          <w:lang w:eastAsia="ro-RO"/>
        </w:rPr>
        <w:br/>
      </w:r>
    </w:p>
    <w:p w14:paraId="6469A491" w14:textId="43DB48F5" w:rsidR="00953B5B" w:rsidRPr="006F6412" w:rsidRDefault="00953B5B" w:rsidP="000A49D0">
      <w:pPr>
        <w:autoSpaceDE w:val="0"/>
        <w:autoSpaceDN w:val="0"/>
        <w:adjustRightInd w:val="0"/>
        <w:jc w:val="both"/>
      </w:pPr>
    </w:p>
    <w:p w14:paraId="4E8AC9A0" w14:textId="58FDD220" w:rsidR="00953B5B" w:rsidRPr="006F6412" w:rsidRDefault="00953B5B">
      <w:pPr>
        <w:spacing w:after="160" w:line="259" w:lineRule="auto"/>
      </w:pPr>
      <w:r w:rsidRPr="006F6412">
        <w:br w:type="page"/>
      </w:r>
    </w:p>
    <w:p w14:paraId="46B16647" w14:textId="2B466617" w:rsidR="00730CE2" w:rsidRPr="006F6412" w:rsidRDefault="00FB126C" w:rsidP="00EE1C63">
      <w:pPr>
        <w:pStyle w:val="Heading2"/>
        <w:rPr>
          <w:rFonts w:cs="Times New Roman"/>
          <w:sz w:val="24"/>
          <w:szCs w:val="24"/>
        </w:rPr>
      </w:pPr>
      <w:r w:rsidRPr="006F6412">
        <w:rPr>
          <w:rFonts w:cs="Times New Roman"/>
          <w:sz w:val="24"/>
          <w:szCs w:val="24"/>
        </w:rPr>
        <w:lastRenderedPageBreak/>
        <w:t>V</w:t>
      </w:r>
      <w:r w:rsidR="009039F2" w:rsidRPr="006F6412">
        <w:rPr>
          <w:rFonts w:cs="Times New Roman"/>
          <w:sz w:val="24"/>
          <w:szCs w:val="24"/>
        </w:rPr>
        <w:t xml:space="preserve"> - </w:t>
      </w:r>
      <w:r w:rsidR="00730CE2" w:rsidRPr="006F6412">
        <w:rPr>
          <w:rFonts w:cs="Times New Roman"/>
          <w:sz w:val="24"/>
          <w:szCs w:val="24"/>
        </w:rPr>
        <w:t>C</w:t>
      </w:r>
      <w:r w:rsidR="009039F2" w:rsidRPr="006F6412">
        <w:rPr>
          <w:rFonts w:cs="Times New Roman"/>
          <w:sz w:val="24"/>
          <w:szCs w:val="24"/>
        </w:rPr>
        <w:t>onsimţământ</w:t>
      </w:r>
      <w:r w:rsidR="00827C29" w:rsidRPr="006F6412">
        <w:rPr>
          <w:rFonts w:cs="Times New Roman"/>
          <w:sz w:val="24"/>
          <w:szCs w:val="24"/>
        </w:rPr>
        <w:t xml:space="preserve"> privind prelucrarea datelor cu caracter personal</w:t>
      </w:r>
    </w:p>
    <w:p w14:paraId="00CA4EF0" w14:textId="45BFEDCD" w:rsidR="00730CE2" w:rsidRPr="006F6412" w:rsidRDefault="00730CE2" w:rsidP="00783DFF">
      <w:pPr>
        <w:jc w:val="both"/>
      </w:pPr>
      <w:r w:rsidRPr="006F6412">
        <w:t>Subsemnatul/Subsemnata ……………………………………………………………………, CNP…………………………., posesor/posesoare a ………CI …………………………….seria………………….…………..nr ………………………., domiciliat / ă în ……………………………………………………………………………………………………………………………………………………., e-mail ……………………………………………………………………………, telefon ………………………………………… în calitate de …….</w:t>
      </w:r>
      <w:r w:rsidR="00783DFF" w:rsidRPr="006F6412">
        <w:t>...........</w:t>
      </w:r>
    </w:p>
    <w:p w14:paraId="5E38D110" w14:textId="6F12A6D0" w:rsidR="00730CE2" w:rsidRPr="006F6412" w:rsidRDefault="00730CE2" w:rsidP="00783DFF">
      <w:pPr>
        <w:jc w:val="both"/>
      </w:pPr>
      <w:r w:rsidRPr="006F6412">
        <w:t xml:space="preserve">declar prin prezenta că sunt de acord ca </w:t>
      </w:r>
      <w:r w:rsidR="009039F2" w:rsidRPr="006F6412">
        <w:t>ADR Nord-</w:t>
      </w:r>
      <w:r w:rsidR="0065000D">
        <w:t>Ve</w:t>
      </w:r>
      <w:r w:rsidR="009039F2" w:rsidRPr="006F6412">
        <w:t>st</w:t>
      </w:r>
      <w:r w:rsidR="00783DFF" w:rsidRPr="006F6412">
        <w:t>/AM POAT</w:t>
      </w:r>
      <w:r w:rsidR="00FB126C" w:rsidRPr="006F6412">
        <w:t xml:space="preserve"> </w:t>
      </w:r>
      <w:r w:rsidRPr="006F6412">
        <w:t>să fie autorizat prin compartimentele de specialitate responsabile cu evaluarea</w:t>
      </w:r>
      <w:r w:rsidR="00783DFF" w:rsidRPr="006F6412">
        <w:t xml:space="preserve"> și </w:t>
      </w:r>
      <w:r w:rsidRPr="006F6412">
        <w:t xml:space="preserve">contractarea </w:t>
      </w:r>
      <w:r w:rsidR="008F395E" w:rsidRPr="006F6412">
        <w:t xml:space="preserve">documentației </w:t>
      </w:r>
      <w:r w:rsidR="003D6AA8" w:rsidRPr="006F6412">
        <w:t>de finan</w:t>
      </w:r>
      <w:r w:rsidR="00322815" w:rsidRPr="006F6412">
        <w:t>ţ</w:t>
      </w:r>
      <w:r w:rsidR="003D6AA8" w:rsidRPr="006F6412">
        <w:t>are</w:t>
      </w:r>
      <w:r w:rsidRPr="006F6412">
        <w:t xml:space="preserve"> cu titlul</w:t>
      </w:r>
      <w:r w:rsidRPr="006F6412">
        <w:rPr>
          <w:b/>
          <w:i/>
          <w:color w:val="548DD4"/>
        </w:rPr>
        <w:t xml:space="preserve"> </w:t>
      </w:r>
      <w:r w:rsidR="009039F2" w:rsidRPr="006F6412">
        <w:rPr>
          <w:b/>
          <w:bCs/>
          <w:i/>
          <w:color w:val="0070C0"/>
          <w:lang w:eastAsia="sk-SK"/>
        </w:rPr>
        <w:t>[completati cu titlul proiectului</w:t>
      </w:r>
      <w:r w:rsidR="009039F2" w:rsidRPr="006F6412">
        <w:rPr>
          <w:b/>
          <w:i/>
          <w:iCs/>
          <w:color w:val="0070C0"/>
          <w:lang w:eastAsia="sk-SK"/>
        </w:rPr>
        <w:t>]</w:t>
      </w:r>
      <w:r w:rsidRPr="006F6412">
        <w:rPr>
          <w:b/>
          <w:i/>
          <w:color w:val="548DD4"/>
        </w:rPr>
        <w:t xml:space="preserve">, </w:t>
      </w:r>
      <w:r w:rsidRPr="006F6412">
        <w:t xml:space="preserve">depusă în cadrul apelului </w:t>
      </w:r>
      <w:r w:rsidR="00E05322" w:rsidRPr="006F6412">
        <w:t xml:space="preserve">aferent proiectului </w:t>
      </w:r>
      <w:r w:rsidR="0065000D" w:rsidRPr="0065000D">
        <w:t>Sprijin pentru pregătirea proiectelor de  infrastructură în domeniul specializării inteligente</w:t>
      </w:r>
      <w:r w:rsidR="00E05322" w:rsidRPr="006F6412">
        <w:t xml:space="preserve">”, </w:t>
      </w:r>
      <w:r w:rsidRPr="006F6412">
        <w:t>să proceseze datele mele personale/ale instituției pe care o reprezint, în cadrul activității de evaluare</w:t>
      </w:r>
      <w:r w:rsidR="00783DFF" w:rsidRPr="006F6412">
        <w:t xml:space="preserve"> </w:t>
      </w:r>
      <w:r w:rsidRPr="006F6412">
        <w:t xml:space="preserve">și contractare,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 </w:t>
      </w:r>
    </w:p>
    <w:p w14:paraId="44B941C8" w14:textId="77777777" w:rsidR="00730CE2" w:rsidRPr="006F6412" w:rsidRDefault="00730CE2" w:rsidP="00783DFF">
      <w:pPr>
        <w:jc w:val="both"/>
      </w:pPr>
    </w:p>
    <w:p w14:paraId="121D6FDF" w14:textId="31DC5A57" w:rsidR="00730CE2" w:rsidRPr="006F6412" w:rsidRDefault="00730CE2" w:rsidP="00783DFF">
      <w:pPr>
        <w:jc w:val="both"/>
      </w:pPr>
      <w:r w:rsidRPr="006F6412">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w:t>
      </w:r>
      <w:r w:rsidR="00783DFF" w:rsidRPr="006F6412">
        <w:t>G</w:t>
      </w:r>
      <w:r w:rsidRPr="006F6412">
        <w:t xml:space="preserve">hidul </w:t>
      </w:r>
      <w:r w:rsidR="00783DFF" w:rsidRPr="006F6412">
        <w:t xml:space="preserve">solicitantului </w:t>
      </w:r>
      <w:r w:rsidR="000404AD">
        <w:t xml:space="preserve">POAT/Ghidul simplificat </w:t>
      </w:r>
      <w:r w:rsidRPr="006F6412">
        <w:t>aplicabil</w:t>
      </w:r>
      <w:r w:rsidR="000404AD">
        <w:t>e</w:t>
      </w:r>
      <w:r w:rsidRPr="006F6412">
        <w:t>, acordând inclusiv dreptul</w:t>
      </w:r>
      <w:r w:rsidR="00546855" w:rsidRPr="006F6412">
        <w:t xml:space="preserve"> </w:t>
      </w:r>
      <w:r w:rsidR="009039F2" w:rsidRPr="006F6412">
        <w:t>ADR Nord-</w:t>
      </w:r>
      <w:r w:rsidR="0065000D">
        <w:t>Ve</w:t>
      </w:r>
      <w:r w:rsidR="009039F2" w:rsidRPr="006F6412">
        <w:t>st</w:t>
      </w:r>
      <w:r w:rsidR="00783DFF" w:rsidRPr="006F6412">
        <w:t xml:space="preserve">/AM POAT </w:t>
      </w:r>
      <w:r w:rsidRPr="006F6412">
        <w:t>de a utiliza datele disponibile în baze de date externe în scopul identificării și calculării indicatorilor de risc în procesul de evaluare</w:t>
      </w:r>
      <w:r w:rsidR="00BC4473" w:rsidRPr="006F6412">
        <w:t xml:space="preserve"> </w:t>
      </w:r>
      <w:r w:rsidRPr="006F6412">
        <w:t xml:space="preserve">și contractare a </w:t>
      </w:r>
      <w:r w:rsidR="008F395E" w:rsidRPr="006F6412">
        <w:t>documentatie</w:t>
      </w:r>
      <w:r w:rsidR="009039F2" w:rsidRPr="006F6412">
        <w:t>i</w:t>
      </w:r>
      <w:r w:rsidRPr="006F6412">
        <w:t xml:space="preserve"> de finanțare</w:t>
      </w:r>
      <w:r w:rsidR="009039F2" w:rsidRPr="006F6412">
        <w:t xml:space="preserve"> cu</w:t>
      </w:r>
      <w:r w:rsidRPr="006F6412">
        <w:t xml:space="preserve"> </w:t>
      </w:r>
      <w:r w:rsidR="009039F2" w:rsidRPr="006F6412">
        <w:t>titlul</w:t>
      </w:r>
      <w:r w:rsidR="009039F2" w:rsidRPr="006F6412">
        <w:rPr>
          <w:b/>
          <w:i/>
          <w:color w:val="548DD4"/>
        </w:rPr>
        <w:t xml:space="preserve"> </w:t>
      </w:r>
      <w:r w:rsidR="009039F2" w:rsidRPr="006F6412">
        <w:rPr>
          <w:b/>
          <w:bCs/>
          <w:i/>
          <w:color w:val="0070C0"/>
          <w:lang w:eastAsia="sk-SK"/>
        </w:rPr>
        <w:t>[completati cu titlul proiectului</w:t>
      </w:r>
      <w:r w:rsidR="009039F2" w:rsidRPr="006F6412">
        <w:rPr>
          <w:b/>
          <w:i/>
          <w:iCs/>
          <w:color w:val="0070C0"/>
          <w:lang w:eastAsia="sk-SK"/>
        </w:rPr>
        <w:t>]</w:t>
      </w:r>
    </w:p>
    <w:p w14:paraId="1C62EC0B" w14:textId="77777777" w:rsidR="00730CE2" w:rsidRPr="006F6412" w:rsidRDefault="00730CE2" w:rsidP="00783DFF">
      <w:pPr>
        <w:jc w:val="both"/>
      </w:pPr>
      <w:r w:rsidRPr="006F6412">
        <w:t>Declar că am luat cunoștință de drepturile mele conferite de Regulamentul UE 679/2016,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7ABCA339" w14:textId="4A287113" w:rsidR="00730CE2" w:rsidRPr="006F6412" w:rsidRDefault="00730CE2" w:rsidP="00783DFF">
      <w:pPr>
        <w:jc w:val="both"/>
      </w:pPr>
      <w:r w:rsidRPr="006F6412">
        <w:t xml:space="preserve">Modalitatea prin care solicit să fiu contactat în scopul furnizării de informații este adresa de email </w:t>
      </w:r>
      <w:r w:rsidRPr="006F6412">
        <w:rPr>
          <w:b/>
          <w:bCs/>
          <w:i/>
          <w:color w:val="0070C0"/>
          <w:lang w:eastAsia="sk-SK"/>
        </w:rPr>
        <w:t>…………………..,</w:t>
      </w:r>
      <w:r w:rsidRPr="006F6412">
        <w:t xml:space="preserve">și/sau fax </w:t>
      </w:r>
      <w:r w:rsidRPr="006F6412">
        <w:rPr>
          <w:b/>
          <w:bCs/>
          <w:i/>
          <w:color w:val="0070C0"/>
          <w:lang w:eastAsia="sk-SK"/>
        </w:rPr>
        <w:t>………………………….</w:t>
      </w:r>
    </w:p>
    <w:p w14:paraId="63ACDC7E" w14:textId="77777777" w:rsidR="00730CE2" w:rsidRPr="006F6412" w:rsidRDefault="00730CE2" w:rsidP="00783DFF">
      <w:pPr>
        <w:jc w:val="both"/>
      </w:pPr>
      <w:r w:rsidRPr="006F6412">
        <w:t>Declar că a</w:t>
      </w:r>
      <w:r w:rsidRPr="006F6412">
        <w:rPr>
          <w:bCs/>
        </w:rPr>
        <w:t xml:space="preserve">m înțeles această declarație de consimțământ, că sunt de acord cu procesarea datelor mele personale prin canalele de mai sus în scopurile descrise în această declarație de consimțământ. </w:t>
      </w:r>
    </w:p>
    <w:p w14:paraId="46B2B8AE" w14:textId="308606B6" w:rsidR="003D6AA8" w:rsidRPr="006F6412" w:rsidRDefault="003D6AA8" w:rsidP="00440B7B">
      <w:pPr>
        <w:autoSpaceDE w:val="0"/>
        <w:autoSpaceDN w:val="0"/>
        <w:adjustRightInd w:val="0"/>
        <w:jc w:val="both"/>
        <w:rPr>
          <w:b/>
          <w:i/>
          <w:color w:val="548DD4"/>
        </w:rPr>
      </w:pPr>
      <w:r w:rsidRPr="006F6412">
        <w:t xml:space="preserve">Declar că sunt pe deplin autorizat să semnez această declaraţie în numele </w:t>
      </w:r>
      <w:r w:rsidRPr="006F6412">
        <w:rPr>
          <w:b/>
          <w:i/>
          <w:color w:val="548DD4"/>
        </w:rPr>
        <w:t>&lt;denumire solicitant&gt;.</w:t>
      </w:r>
      <w:r w:rsidRPr="006F6412">
        <w:tab/>
      </w:r>
    </w:p>
    <w:p w14:paraId="58B1ECD6" w14:textId="2296EA85" w:rsidR="00432008" w:rsidRPr="006F6412" w:rsidRDefault="009119D4" w:rsidP="00432008">
      <w:pPr>
        <w:jc w:val="both"/>
      </w:pPr>
      <w:r w:rsidRPr="006F6412">
        <w:rPr>
          <w:lang w:val="en-US"/>
        </w:rPr>
        <mc:AlternateContent>
          <mc:Choice Requires="wps">
            <w:drawing>
              <wp:anchor distT="0" distB="0" distL="114300" distR="114300" simplePos="0" relativeHeight="251659264" behindDoc="0" locked="0" layoutInCell="1" allowOverlap="1" wp14:anchorId="12AFA226" wp14:editId="2754222E">
                <wp:simplePos x="0" y="0"/>
                <wp:positionH relativeFrom="column">
                  <wp:posOffset>13556</wp:posOffset>
                </wp:positionH>
                <wp:positionV relativeFrom="paragraph">
                  <wp:posOffset>78504</wp:posOffset>
                </wp:positionV>
                <wp:extent cx="6496493"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6496493"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4EE924F"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05pt,6.2pt" to="512.6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" strokecolor="#5b9bd5 [3204]" strokeweight=".5pt">
                <v:stroke joinstyle="miter"/>
              </v:line>
            </w:pict>
          </mc:Fallback>
        </mc:AlternateContent>
      </w:r>
    </w:p>
    <w:p w14:paraId="40E26084" w14:textId="3996757F" w:rsidR="003A6C5F" w:rsidRPr="006F6412" w:rsidRDefault="003A6C5F" w:rsidP="003A6C5F">
      <w:pPr>
        <w:jc w:val="both"/>
      </w:pPr>
      <w:r w:rsidRPr="006F6412">
        <w:t xml:space="preserve">Subsemnatul, în calitate de reprezentant legal al </w:t>
      </w:r>
      <w:r w:rsidRPr="006F6412">
        <w:rPr>
          <w:b/>
          <w:i/>
          <w:iCs/>
          <w:color w:val="0070C0"/>
          <w:lang w:eastAsia="sk-SK"/>
        </w:rPr>
        <w:t>(Completaţi cu denumirea organizaţiei solicitante</w:t>
      </w:r>
      <w:r w:rsidRPr="006F6412">
        <w:rPr>
          <w:b/>
          <w:i/>
          <w:color w:val="0070C0"/>
        </w:rPr>
        <w:t>/</w:t>
      </w:r>
      <w:r w:rsidRPr="006F6412">
        <w:rPr>
          <w:b/>
          <w:i/>
          <w:iCs/>
          <w:color w:val="0070C0"/>
          <w:lang w:eastAsia="sk-SK"/>
        </w:rPr>
        <w:t xml:space="preserve">a </w:t>
      </w:r>
      <w:r w:rsidRPr="006F6412">
        <w:rPr>
          <w:b/>
          <w:bCs/>
          <w:i/>
          <w:color w:val="0070C0"/>
          <w:lang w:eastAsia="sk-SK"/>
        </w:rPr>
        <w:t>liderului de parteneriat/a fiecărui membru al parteneriatului</w:t>
      </w:r>
      <w:r w:rsidRPr="006F6412">
        <w:rPr>
          <w:b/>
          <w:i/>
          <w:iCs/>
          <w:color w:val="0070C0"/>
          <w:lang w:eastAsia="sk-SK"/>
        </w:rPr>
        <w:t xml:space="preserve">), </w:t>
      </w:r>
      <w:r w:rsidRPr="006F6412">
        <w:t xml:space="preserve">declar pe propria răspundere că  toate informaţiile furnizate  şi consemnate în prezenta declaraţie sunt corecte  şi complete. </w:t>
      </w:r>
    </w:p>
    <w:p w14:paraId="479D920D" w14:textId="77777777" w:rsidR="003A6C5F" w:rsidRPr="006F6412" w:rsidRDefault="003A6C5F" w:rsidP="003A6C5F">
      <w:pPr>
        <w:jc w:val="both"/>
      </w:pPr>
      <w:r w:rsidRPr="006F6412">
        <w:t>Înţeleg că orice omisiune sau incorectitudine în prezentarea informaţiilor în scopul de a obţine avantaje pecuniare este pedepsită conform legii. Cunoscând că falsul în declaraţii este pedepsit în conformitate cu Codul Penal, declar pe propria răspundere că datele din această declaraţie sunt conforme cu realitatea.</w:t>
      </w:r>
    </w:p>
    <w:p w14:paraId="027B72C1" w14:textId="02F8DE5C" w:rsidR="003A6C5F" w:rsidRPr="006F6412" w:rsidRDefault="003A6C5F" w:rsidP="00432008">
      <w:pPr>
        <w:jc w:val="both"/>
      </w:pPr>
    </w:p>
    <w:p w14:paraId="3CD7BF56" w14:textId="77777777" w:rsidR="00432008" w:rsidRPr="006F6412" w:rsidRDefault="00432008" w:rsidP="00432008">
      <w:pPr>
        <w:jc w:val="both"/>
      </w:pPr>
      <w:r w:rsidRPr="006F6412">
        <w:t>Numele ……………………………………………………</w:t>
      </w:r>
    </w:p>
    <w:p w14:paraId="3BD407CE" w14:textId="77777777" w:rsidR="00432008" w:rsidRPr="006F6412" w:rsidRDefault="00432008" w:rsidP="00432008">
      <w:pPr>
        <w:jc w:val="both"/>
      </w:pPr>
      <w:r w:rsidRPr="006F6412">
        <w:t>Funcţia…………………………………………………….</w:t>
      </w:r>
    </w:p>
    <w:p w14:paraId="503C4134" w14:textId="77777777" w:rsidR="00432008" w:rsidRPr="006F6412" w:rsidRDefault="00432008" w:rsidP="00432008">
      <w:pPr>
        <w:jc w:val="both"/>
      </w:pPr>
      <w:r w:rsidRPr="006F6412">
        <w:t>Semnătura autorizată</w:t>
      </w:r>
      <w:r w:rsidRPr="006F6412">
        <w:rPr>
          <w:vertAlign w:val="superscript"/>
        </w:rPr>
        <w:footnoteReference w:id="6"/>
      </w:r>
      <w:r w:rsidRPr="006F6412">
        <w:rPr>
          <w:vertAlign w:val="superscript"/>
        </w:rPr>
        <w:t> </w:t>
      </w:r>
      <w:r w:rsidRPr="006F6412">
        <w:t>………………………………………………….</w:t>
      </w:r>
    </w:p>
    <w:p w14:paraId="329E39CA" w14:textId="77777777" w:rsidR="00432008" w:rsidRPr="006F6412" w:rsidRDefault="00432008" w:rsidP="00432008">
      <w:pPr>
        <w:jc w:val="both"/>
      </w:pPr>
      <w:r w:rsidRPr="006F6412">
        <w:t>Data semnării……………………………………….</w:t>
      </w:r>
    </w:p>
    <w:p w14:paraId="44B8BDC5" w14:textId="0DAAFD7B" w:rsidR="00953B5B" w:rsidRPr="006F6412" w:rsidRDefault="00953B5B" w:rsidP="00827C29">
      <w:pPr>
        <w:spacing w:after="160" w:line="259" w:lineRule="auto"/>
        <w:jc w:val="center"/>
        <w:rPr>
          <w:color w:val="0070C0"/>
        </w:rPr>
      </w:pPr>
      <w:r w:rsidRPr="006F6412">
        <w:br w:type="page"/>
      </w:r>
      <w:r w:rsidRPr="006F6412">
        <w:rPr>
          <w:color w:val="0070C0"/>
        </w:rPr>
        <w:lastRenderedPageBreak/>
        <w:t>Calculul pentru întreprinderile partenere sau legate</w:t>
      </w:r>
    </w:p>
    <w:p w14:paraId="562DECAC" w14:textId="1B6205BC" w:rsidR="00824937" w:rsidRPr="006F6412" w:rsidRDefault="00824937" w:rsidP="00824937">
      <w:pPr>
        <w:pStyle w:val="ListParagraph"/>
        <w:ind w:left="1440"/>
        <w:rPr>
          <w:bCs/>
          <w:i/>
          <w:color w:val="0070C0"/>
        </w:rPr>
      </w:pPr>
      <w:r w:rsidRPr="006F6412">
        <w:rPr>
          <w:bCs/>
          <w:i/>
          <w:color w:val="0070C0"/>
        </w:rPr>
        <w:t xml:space="preserve">[Aceasta sectiune se va completa </w:t>
      </w:r>
      <w:r w:rsidR="00AE315E" w:rsidRPr="006F6412">
        <w:rPr>
          <w:bCs/>
          <w:i/>
          <w:color w:val="0070C0"/>
        </w:rPr>
        <w:t xml:space="preserve">doar </w:t>
      </w:r>
      <w:r w:rsidRPr="006F6412">
        <w:rPr>
          <w:bCs/>
          <w:i/>
          <w:color w:val="0070C0"/>
        </w:rPr>
        <w:t>in etapa de precontractare ]</w:t>
      </w:r>
    </w:p>
    <w:p w14:paraId="7E550BA0" w14:textId="77777777" w:rsidR="00953B5B" w:rsidRPr="006F6412" w:rsidRDefault="00953B5B" w:rsidP="00953B5B">
      <w:pPr>
        <w:jc w:val="both"/>
      </w:pPr>
    </w:p>
    <w:p w14:paraId="1FABE9E5" w14:textId="77777777" w:rsidR="00953B5B" w:rsidRPr="006F6412" w:rsidRDefault="00953B5B" w:rsidP="00953B5B">
      <w:r w:rsidRPr="006F6412">
        <w:t>Se vor ataşa, după caz</w:t>
      </w:r>
    </w:p>
    <w:p w14:paraId="2138B7E8" w14:textId="77777777" w:rsidR="00953B5B" w:rsidRPr="006F6412" w:rsidRDefault="00953B5B" w:rsidP="00953B5B">
      <w:pPr>
        <w:numPr>
          <w:ilvl w:val="0"/>
          <w:numId w:val="17"/>
        </w:numPr>
        <w:spacing w:before="120" w:after="120"/>
      </w:pPr>
      <w:r w:rsidRPr="006F6412">
        <w:t>Anexa A „Întreprinderi partenere”, dacă întreprinderea solicitantă are cel puţin o întreprindere parteneră (precum şi orice fişe adiţionale);</w:t>
      </w:r>
      <w:bookmarkStart w:id="11" w:name="do|axI^1|caII|spI.|pa2"/>
    </w:p>
    <w:bookmarkEnd w:id="11"/>
    <w:p w14:paraId="17F3FE39" w14:textId="77777777" w:rsidR="00953B5B" w:rsidRPr="006F6412" w:rsidRDefault="00953B5B" w:rsidP="00953B5B">
      <w:pPr>
        <w:numPr>
          <w:ilvl w:val="0"/>
          <w:numId w:val="17"/>
        </w:numPr>
        <w:spacing w:before="120" w:after="120"/>
      </w:pPr>
      <w:r w:rsidRPr="006F6412">
        <w:t>Anexa B „Întreprinderi legate”, dacă întreprinderea solicitantă este legată cu cel puţin o întreprindere (precum şi orice fişe adiţionale).</w:t>
      </w:r>
    </w:p>
    <w:p w14:paraId="066C9A5E" w14:textId="77777777" w:rsidR="00953B5B" w:rsidRPr="006F6412" w:rsidRDefault="00953B5B" w:rsidP="00953B5B">
      <w:pPr>
        <w:jc w:val="both"/>
      </w:pPr>
      <w:bookmarkStart w:id="12" w:name="do|axI^1|caII|spI.|pa3"/>
    </w:p>
    <w:bookmarkEnd w:id="12"/>
    <w:p w14:paraId="0F6AAA78" w14:textId="77777777" w:rsidR="00953B5B" w:rsidRPr="006F6412" w:rsidRDefault="00953B5B" w:rsidP="00953B5B">
      <w:pPr>
        <w:pStyle w:val="Heading4"/>
        <w:rPr>
          <w:rFonts w:ascii="Times New Roman" w:hAnsi="Times New Roman" w:cs="Times New Roman"/>
        </w:rPr>
      </w:pPr>
      <w:r w:rsidRPr="006F6412">
        <w:rPr>
          <w:rFonts w:ascii="Times New Roman" w:hAnsi="Times New Roman" w:cs="Times New Roman"/>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953B5B" w:rsidRPr="006F6412" w14:paraId="348A448A" w14:textId="77777777" w:rsidTr="00161C0D">
        <w:tc>
          <w:tcPr>
            <w:tcW w:w="8839" w:type="dxa"/>
            <w:gridSpan w:val="4"/>
          </w:tcPr>
          <w:p w14:paraId="0A1A786B" w14:textId="77777777" w:rsidR="00953B5B" w:rsidRPr="006F6412" w:rsidRDefault="00953B5B" w:rsidP="00161C0D">
            <w:pPr>
              <w:rPr>
                <w:b/>
              </w:rPr>
            </w:pPr>
            <w:r w:rsidRPr="006F6412">
              <w:rPr>
                <w:b/>
                <w:color w:val="000000"/>
              </w:rPr>
              <w:t xml:space="preserve">Exerciţiul financiar de referinţă: </w:t>
            </w:r>
            <w:sdt>
              <w:sdtPr>
                <w:id w:val="1426467186"/>
                <w:placeholder>
                  <w:docPart w:val="938428EEF98D4843B23991919D5F3B84"/>
                </w:placeholder>
                <w:showingPlcHdr/>
                <w:text/>
              </w:sdtPr>
              <w:sdtContent>
                <w:r w:rsidRPr="006F6412">
                  <w:rPr>
                    <w:shd w:val="clear" w:color="auto" w:fill="BDD6EE" w:themeFill="accent1" w:themeFillTint="66"/>
                    <w:lang w:val="en-US"/>
                  </w:rPr>
                  <w:t>[Anul fiscal</w:t>
                </w:r>
                <w:r w:rsidRPr="006F6412">
                  <w:rPr>
                    <w:rStyle w:val="PlaceholderText"/>
                    <w:shd w:val="clear" w:color="auto" w:fill="BDD6EE" w:themeFill="accent1" w:themeFillTint="66"/>
                  </w:rPr>
                  <w:t>]</w:t>
                </w:r>
              </w:sdtContent>
            </w:sdt>
          </w:p>
        </w:tc>
      </w:tr>
      <w:tr w:rsidR="00953B5B" w:rsidRPr="006F6412" w14:paraId="58952202" w14:textId="77777777" w:rsidTr="00161C0D">
        <w:tc>
          <w:tcPr>
            <w:tcW w:w="3945" w:type="dxa"/>
          </w:tcPr>
          <w:p w14:paraId="3774274B" w14:textId="77777777" w:rsidR="00953B5B" w:rsidRPr="006F6412" w:rsidRDefault="00953B5B" w:rsidP="00161C0D">
            <w:r w:rsidRPr="006F6412">
              <w:t> </w:t>
            </w:r>
          </w:p>
        </w:tc>
        <w:tc>
          <w:tcPr>
            <w:tcW w:w="1548" w:type="dxa"/>
            <w:vAlign w:val="center"/>
          </w:tcPr>
          <w:p w14:paraId="7E1434D2" w14:textId="77777777" w:rsidR="00953B5B" w:rsidRPr="006F6412" w:rsidRDefault="00953B5B" w:rsidP="00161C0D">
            <w:pPr>
              <w:jc w:val="center"/>
            </w:pPr>
            <w:r w:rsidRPr="006F6412">
              <w:t>Numărul mediu anual de salariaţi</w:t>
            </w:r>
          </w:p>
        </w:tc>
        <w:tc>
          <w:tcPr>
            <w:tcW w:w="1692" w:type="dxa"/>
            <w:vAlign w:val="center"/>
          </w:tcPr>
          <w:p w14:paraId="683B4E8D" w14:textId="77777777" w:rsidR="00953B5B" w:rsidRPr="006F6412" w:rsidRDefault="00953B5B" w:rsidP="00161C0D">
            <w:pPr>
              <w:jc w:val="center"/>
            </w:pPr>
            <w:r w:rsidRPr="006F6412">
              <w:t>Cifra de afaceri anuală netă</w:t>
            </w:r>
            <w:r w:rsidRPr="006F6412">
              <w:br/>
              <w:t>(lei)</w:t>
            </w:r>
          </w:p>
        </w:tc>
        <w:tc>
          <w:tcPr>
            <w:tcW w:w="1654" w:type="dxa"/>
            <w:vAlign w:val="center"/>
          </w:tcPr>
          <w:p w14:paraId="46417793" w14:textId="77777777" w:rsidR="00953B5B" w:rsidRPr="006F6412" w:rsidRDefault="00953B5B" w:rsidP="00161C0D">
            <w:pPr>
              <w:jc w:val="center"/>
            </w:pPr>
            <w:r w:rsidRPr="006F6412">
              <w:t>Active totale</w:t>
            </w:r>
            <w:r w:rsidRPr="006F6412">
              <w:br/>
              <w:t>(lei)</w:t>
            </w:r>
          </w:p>
        </w:tc>
      </w:tr>
      <w:tr w:rsidR="00953B5B" w:rsidRPr="006F6412" w14:paraId="739A75D9" w14:textId="77777777" w:rsidTr="00161C0D">
        <w:tc>
          <w:tcPr>
            <w:tcW w:w="3945" w:type="dxa"/>
          </w:tcPr>
          <w:p w14:paraId="6C469E3C" w14:textId="77777777" w:rsidR="00953B5B" w:rsidRPr="006F6412" w:rsidRDefault="00953B5B" w:rsidP="00161C0D">
            <w:r w:rsidRPr="006F6412">
              <w:t>1. Datele</w:t>
            </w:r>
            <w:r w:rsidRPr="006F6412">
              <w:rPr>
                <w:rStyle w:val="FootnoteReference"/>
              </w:rPr>
              <w:footnoteReference w:id="7"/>
            </w:r>
            <w:r w:rsidRPr="006F6412">
              <w:t xml:space="preserve"> întreprinderii solicitante sau cele din situaţiile financiare anuale consolidate (se vor introduce datele din Anexa B</w:t>
            </w:r>
            <w:r w:rsidRPr="006F6412">
              <w:rPr>
                <w:rStyle w:val="FootnoteReference"/>
              </w:rPr>
              <w:footnoteReference w:id="8"/>
            </w:r>
            <w:r w:rsidRPr="006F6412">
              <w:t xml:space="preserve"> - tabelul B1)</w:t>
            </w:r>
          </w:p>
        </w:tc>
        <w:tc>
          <w:tcPr>
            <w:tcW w:w="1548" w:type="dxa"/>
          </w:tcPr>
          <w:p w14:paraId="6C315922" w14:textId="77777777" w:rsidR="00953B5B" w:rsidRPr="006F6412" w:rsidRDefault="0011006E" w:rsidP="00161C0D">
            <w:pPr>
              <w:jc w:val="center"/>
            </w:pPr>
            <w:sdt>
              <w:sdtPr>
                <w:id w:val="-1087613444"/>
                <w:placeholder>
                  <w:docPart w:val="331094DF1FEF4CF3B9FF818A109C4A33"/>
                </w:placeholder>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692" w:type="dxa"/>
          </w:tcPr>
          <w:p w14:paraId="3C355893" w14:textId="77777777" w:rsidR="00953B5B" w:rsidRPr="006F6412" w:rsidRDefault="0011006E" w:rsidP="00161C0D">
            <w:pPr>
              <w:jc w:val="center"/>
            </w:pPr>
            <w:sdt>
              <w:sdtPr>
                <w:id w:val="1802492824"/>
                <w:placeholder>
                  <w:docPart w:val="32D840F867F245C6BE5106F168D87368"/>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1654" w:type="dxa"/>
          </w:tcPr>
          <w:p w14:paraId="6593D68B" w14:textId="77777777" w:rsidR="00953B5B" w:rsidRPr="006F6412" w:rsidRDefault="0011006E" w:rsidP="00161C0D">
            <w:pPr>
              <w:jc w:val="center"/>
            </w:pPr>
            <w:sdt>
              <w:sdtPr>
                <w:id w:val="-396285014"/>
                <w:placeholder>
                  <w:docPart w:val="0CC59E961C2D470E89C05D5961C3A138"/>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315CE9F2" w14:textId="77777777" w:rsidTr="00161C0D">
        <w:tc>
          <w:tcPr>
            <w:tcW w:w="3945" w:type="dxa"/>
          </w:tcPr>
          <w:p w14:paraId="07A8007E" w14:textId="77777777" w:rsidR="00953B5B" w:rsidRPr="006F6412" w:rsidRDefault="00953B5B" w:rsidP="00161C0D">
            <w:r w:rsidRPr="006F6412">
              <w:t>2. Datele cumulate în mod proporţional ale tuturor întreprinderilor partenere, dacă este cazul (se vor introduce datele din secţiunea A – tabel A)</w:t>
            </w:r>
          </w:p>
        </w:tc>
        <w:tc>
          <w:tcPr>
            <w:tcW w:w="1548" w:type="dxa"/>
          </w:tcPr>
          <w:p w14:paraId="5327A296" w14:textId="77777777" w:rsidR="00953B5B" w:rsidRPr="006F6412" w:rsidRDefault="0011006E" w:rsidP="00161C0D">
            <w:pPr>
              <w:jc w:val="center"/>
            </w:pPr>
            <w:sdt>
              <w:sdtPr>
                <w:id w:val="-50692759"/>
                <w:placeholder>
                  <w:docPart w:val="0551ADDE91EA480BAD41EF248E8154A8"/>
                </w:placeholder>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692" w:type="dxa"/>
          </w:tcPr>
          <w:p w14:paraId="329532E7" w14:textId="77777777" w:rsidR="00953B5B" w:rsidRPr="006F6412" w:rsidRDefault="0011006E" w:rsidP="00161C0D">
            <w:pPr>
              <w:jc w:val="center"/>
            </w:pPr>
            <w:sdt>
              <w:sdtPr>
                <w:id w:val="-914318600"/>
                <w:placeholder>
                  <w:docPart w:val="C1E79175309E47FF83AA60A15E287469"/>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1654" w:type="dxa"/>
          </w:tcPr>
          <w:p w14:paraId="20CE9CAA" w14:textId="77777777" w:rsidR="00953B5B" w:rsidRPr="006F6412" w:rsidRDefault="0011006E" w:rsidP="00161C0D">
            <w:pPr>
              <w:jc w:val="center"/>
            </w:pPr>
            <w:sdt>
              <w:sdtPr>
                <w:id w:val="1779840629"/>
                <w:placeholder>
                  <w:docPart w:val="E0142385371D48449CF48565E40548F3"/>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33B8498F" w14:textId="77777777" w:rsidTr="00161C0D">
        <w:tc>
          <w:tcPr>
            <w:tcW w:w="3945" w:type="dxa"/>
          </w:tcPr>
          <w:p w14:paraId="5487A7A1" w14:textId="77777777" w:rsidR="00953B5B" w:rsidRPr="006F6412" w:rsidRDefault="00953B5B" w:rsidP="00161C0D">
            <w:r w:rsidRPr="006F6412">
              <w:t>3. Datele cumulate ale tuturor întreprinderilor legate (dacă există) - dacă nu au fost deja incluse prin consolidare la pct. 1 din acest tabel (se vor introduce datele din Anexa B - tabelul B2)</w:t>
            </w:r>
          </w:p>
        </w:tc>
        <w:tc>
          <w:tcPr>
            <w:tcW w:w="1548" w:type="dxa"/>
          </w:tcPr>
          <w:p w14:paraId="7336A699" w14:textId="77777777" w:rsidR="00953B5B" w:rsidRPr="006F6412" w:rsidRDefault="0011006E" w:rsidP="00161C0D">
            <w:pPr>
              <w:jc w:val="center"/>
            </w:pPr>
            <w:sdt>
              <w:sdtPr>
                <w:id w:val="661205865"/>
                <w:placeholder>
                  <w:docPart w:val="15233F31382640A1A32413C44B9A94CC"/>
                </w:placeholder>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692" w:type="dxa"/>
          </w:tcPr>
          <w:p w14:paraId="12A236FE" w14:textId="77777777" w:rsidR="00953B5B" w:rsidRPr="006F6412" w:rsidRDefault="0011006E" w:rsidP="00161C0D">
            <w:pPr>
              <w:jc w:val="center"/>
            </w:pPr>
            <w:sdt>
              <w:sdtPr>
                <w:id w:val="237211148"/>
                <w:placeholder>
                  <w:docPart w:val="22C6695403774911928020ED4FA0A4DC"/>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1654" w:type="dxa"/>
          </w:tcPr>
          <w:p w14:paraId="7424680A" w14:textId="77777777" w:rsidR="00953B5B" w:rsidRPr="006F6412" w:rsidRDefault="0011006E" w:rsidP="00161C0D">
            <w:pPr>
              <w:jc w:val="center"/>
            </w:pPr>
            <w:sdt>
              <w:sdtPr>
                <w:id w:val="79340002"/>
                <w:placeholder>
                  <w:docPart w:val="4D3A0A5DDF3A49F49C5226B0D3E09E10"/>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4B9D4FB5" w14:textId="77777777" w:rsidTr="00161C0D">
        <w:tc>
          <w:tcPr>
            <w:tcW w:w="3945" w:type="dxa"/>
          </w:tcPr>
          <w:p w14:paraId="3FEACB97" w14:textId="77777777" w:rsidR="00953B5B" w:rsidRPr="006F6412" w:rsidRDefault="00953B5B" w:rsidP="00161C0D">
            <w:pPr>
              <w:jc w:val="right"/>
              <w:rPr>
                <w:b/>
                <w:bCs/>
              </w:rPr>
            </w:pPr>
            <w:r w:rsidRPr="006F6412">
              <w:rPr>
                <w:b/>
                <w:bCs/>
              </w:rPr>
              <w:t>TOTAL:</w:t>
            </w:r>
          </w:p>
        </w:tc>
        <w:tc>
          <w:tcPr>
            <w:tcW w:w="1548" w:type="dxa"/>
          </w:tcPr>
          <w:p w14:paraId="2D913520" w14:textId="77777777" w:rsidR="00953B5B" w:rsidRPr="006F6412" w:rsidRDefault="0011006E" w:rsidP="00161C0D">
            <w:pPr>
              <w:jc w:val="center"/>
              <w:outlineLvl w:val="0"/>
              <w:rPr>
                <w:b/>
              </w:rPr>
            </w:pPr>
            <w:sdt>
              <w:sdtPr>
                <w:id w:val="637082311"/>
                <w:placeholder>
                  <w:docPart w:val="B13128C7429743899B23867586EE8129"/>
                </w:placeholder>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692" w:type="dxa"/>
          </w:tcPr>
          <w:p w14:paraId="36AFDB3A" w14:textId="77777777" w:rsidR="00953B5B" w:rsidRPr="006F6412" w:rsidRDefault="0011006E" w:rsidP="00161C0D">
            <w:pPr>
              <w:jc w:val="center"/>
              <w:outlineLvl w:val="0"/>
              <w:rPr>
                <w:b/>
              </w:rPr>
            </w:pPr>
            <w:sdt>
              <w:sdtPr>
                <w:id w:val="-1273243629"/>
                <w:placeholder>
                  <w:docPart w:val="C0C85FFFCE5C478F9FD5ED50578542D7"/>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1654" w:type="dxa"/>
          </w:tcPr>
          <w:p w14:paraId="137A084E" w14:textId="77777777" w:rsidR="00953B5B" w:rsidRPr="006F6412" w:rsidRDefault="0011006E" w:rsidP="00161C0D">
            <w:pPr>
              <w:jc w:val="center"/>
              <w:outlineLvl w:val="0"/>
              <w:rPr>
                <w:b/>
              </w:rPr>
            </w:pPr>
            <w:sdt>
              <w:sdtPr>
                <w:id w:val="219184179"/>
                <w:placeholder>
                  <w:docPart w:val="DE04DA510C544E328DD29BD43D995757"/>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bl>
    <w:p w14:paraId="6D07B582" w14:textId="4CC5AA95" w:rsidR="00953B5B" w:rsidRPr="006F6412" w:rsidRDefault="00953B5B" w:rsidP="00953B5B">
      <w:pPr>
        <w:jc w:val="both"/>
      </w:pPr>
      <w:r w:rsidRPr="006F6412">
        <w:t>Datele incluse pe linia "Total" de mai sus trebuie intr</w:t>
      </w:r>
      <w:r w:rsidR="00824937" w:rsidRPr="006F6412">
        <w:t xml:space="preserve">oduse în tabelul din secţiunea </w:t>
      </w:r>
      <w:r w:rsidRPr="006F6412">
        <w:t>II "Date utilizate pentru a se stabili categoria întreprinderii" a Declaraţiei.</w:t>
      </w:r>
    </w:p>
    <w:p w14:paraId="5BCB2580" w14:textId="77777777" w:rsidR="00953B5B" w:rsidRPr="006F6412" w:rsidRDefault="00953B5B" w:rsidP="00953B5B">
      <w:pPr>
        <w:pStyle w:val="Heading3"/>
        <w:rPr>
          <w:szCs w:val="24"/>
        </w:rPr>
      </w:pPr>
      <w:r w:rsidRPr="006F6412">
        <w:rPr>
          <w:szCs w:val="24"/>
        </w:rPr>
        <w:br w:type="page"/>
      </w:r>
      <w:r w:rsidRPr="006F6412">
        <w:rPr>
          <w:szCs w:val="24"/>
        </w:rPr>
        <w:lastRenderedPageBreak/>
        <w:t xml:space="preserve">Anexa A. </w:t>
      </w:r>
    </w:p>
    <w:p w14:paraId="1B6A8149" w14:textId="77777777" w:rsidR="00953B5B" w:rsidRPr="006F6412" w:rsidRDefault="00953B5B" w:rsidP="00953B5B">
      <w:pPr>
        <w:pStyle w:val="Heading3"/>
        <w:rPr>
          <w:szCs w:val="24"/>
        </w:rPr>
      </w:pPr>
      <w:r w:rsidRPr="006F6412">
        <w:rPr>
          <w:szCs w:val="24"/>
        </w:rPr>
        <w:t xml:space="preserve">Întreprinderi partenere </w:t>
      </w:r>
    </w:p>
    <w:p w14:paraId="5FEE8291" w14:textId="77777777" w:rsidR="00953B5B" w:rsidRPr="006F6412" w:rsidRDefault="00953B5B" w:rsidP="00953B5B">
      <w:pPr>
        <w:jc w:val="both"/>
      </w:pPr>
      <w:bookmarkStart w:id="13" w:name="do|axI^1|caII|spIII.|pa1"/>
    </w:p>
    <w:bookmarkEnd w:id="13"/>
    <w:p w14:paraId="5C13E597" w14:textId="77777777" w:rsidR="00953B5B" w:rsidRPr="006F6412" w:rsidRDefault="00953B5B" w:rsidP="00953B5B">
      <w:pPr>
        <w:jc w:val="both"/>
      </w:pPr>
      <w:r w:rsidRPr="006F6412">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025BC7CC" w14:textId="77777777" w:rsidR="00953B5B" w:rsidRPr="006F6412" w:rsidRDefault="00953B5B" w:rsidP="00953B5B">
      <w:pPr>
        <w:pStyle w:val="Heading4"/>
        <w:spacing w:before="0"/>
        <w:rPr>
          <w:rFonts w:ascii="Times New Roman" w:hAnsi="Times New Roman" w:cs="Times New Roman"/>
        </w:rPr>
      </w:pPr>
    </w:p>
    <w:p w14:paraId="160C8CD7" w14:textId="77777777" w:rsidR="00953B5B" w:rsidRPr="006F6412" w:rsidRDefault="00953B5B" w:rsidP="00953B5B">
      <w:pPr>
        <w:pStyle w:val="Heading4"/>
        <w:spacing w:before="0"/>
        <w:rPr>
          <w:rFonts w:ascii="Times New Roman" w:hAnsi="Times New Roman" w:cs="Times New Roman"/>
        </w:rPr>
      </w:pPr>
      <w:r w:rsidRPr="006F6412">
        <w:rPr>
          <w:rFonts w:ascii="Times New Roman" w:hAnsi="Times New Roman" w:cs="Times New Roman"/>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953B5B" w:rsidRPr="006F6412" w14:paraId="1DE265DC" w14:textId="77777777" w:rsidTr="00161C0D">
        <w:trPr>
          <w:cantSplit/>
          <w:trHeight w:val="1042"/>
        </w:trPr>
        <w:tc>
          <w:tcPr>
            <w:tcW w:w="2547" w:type="pct"/>
            <w:tcBorders>
              <w:bottom w:val="single" w:sz="4" w:space="0" w:color="auto"/>
            </w:tcBorders>
            <w:vAlign w:val="center"/>
          </w:tcPr>
          <w:p w14:paraId="7A83E2A1" w14:textId="77777777" w:rsidR="00953B5B" w:rsidRPr="006F6412" w:rsidRDefault="00953B5B" w:rsidP="00161C0D">
            <w:pPr>
              <w:jc w:val="center"/>
            </w:pPr>
            <w:r w:rsidRPr="006F6412">
              <w:t xml:space="preserve">Întreprinderea parteneră </w:t>
            </w:r>
          </w:p>
          <w:p w14:paraId="309A391E" w14:textId="77777777" w:rsidR="00953B5B" w:rsidRPr="006F6412" w:rsidRDefault="00953B5B" w:rsidP="00161C0D">
            <w:pPr>
              <w:jc w:val="center"/>
            </w:pPr>
            <w:r w:rsidRPr="006F6412">
              <w:t>(denumire, adresă, CUI)</w:t>
            </w:r>
          </w:p>
        </w:tc>
        <w:tc>
          <w:tcPr>
            <w:tcW w:w="819" w:type="pct"/>
            <w:tcBorders>
              <w:bottom w:val="single" w:sz="4" w:space="0" w:color="auto"/>
            </w:tcBorders>
            <w:vAlign w:val="center"/>
          </w:tcPr>
          <w:p w14:paraId="278E0CD7" w14:textId="77777777" w:rsidR="00953B5B" w:rsidRPr="006F6412" w:rsidRDefault="00953B5B" w:rsidP="00161C0D">
            <w:pPr>
              <w:jc w:val="center"/>
            </w:pPr>
            <w:r w:rsidRPr="006F6412">
              <w:t>Numărul mediu anual de salariaţi</w:t>
            </w:r>
          </w:p>
        </w:tc>
        <w:tc>
          <w:tcPr>
            <w:tcW w:w="817" w:type="pct"/>
            <w:tcBorders>
              <w:bottom w:val="single" w:sz="4" w:space="0" w:color="auto"/>
            </w:tcBorders>
            <w:vAlign w:val="center"/>
          </w:tcPr>
          <w:p w14:paraId="0F8F5EE3" w14:textId="77777777" w:rsidR="00953B5B" w:rsidRPr="006F6412" w:rsidRDefault="00953B5B" w:rsidP="00161C0D">
            <w:pPr>
              <w:jc w:val="center"/>
            </w:pPr>
            <w:r w:rsidRPr="006F6412">
              <w:t>Cifra de afaceri anuală netă</w:t>
            </w:r>
            <w:r w:rsidRPr="006F6412">
              <w:br/>
              <w:t>(lei)</w:t>
            </w:r>
          </w:p>
        </w:tc>
        <w:tc>
          <w:tcPr>
            <w:tcW w:w="817" w:type="pct"/>
            <w:tcBorders>
              <w:bottom w:val="single" w:sz="4" w:space="0" w:color="auto"/>
            </w:tcBorders>
            <w:vAlign w:val="center"/>
          </w:tcPr>
          <w:p w14:paraId="0A37E896" w14:textId="77777777" w:rsidR="00953B5B" w:rsidRPr="006F6412" w:rsidRDefault="00953B5B" w:rsidP="00161C0D">
            <w:pPr>
              <w:jc w:val="center"/>
            </w:pPr>
            <w:r w:rsidRPr="006F6412">
              <w:t>Active totale</w:t>
            </w:r>
            <w:r w:rsidRPr="006F6412">
              <w:br/>
              <w:t>(lei)</w:t>
            </w:r>
          </w:p>
        </w:tc>
      </w:tr>
      <w:tr w:rsidR="00953B5B" w:rsidRPr="006F6412" w14:paraId="2F531AB7" w14:textId="77777777" w:rsidTr="00161C0D">
        <w:trPr>
          <w:cantSplit/>
        </w:trPr>
        <w:tc>
          <w:tcPr>
            <w:tcW w:w="2547" w:type="pct"/>
          </w:tcPr>
          <w:p w14:paraId="116A7893" w14:textId="77777777" w:rsidR="00953B5B" w:rsidRPr="006F6412" w:rsidRDefault="0011006E" w:rsidP="00161C0D">
            <w:pPr>
              <w:pStyle w:val="Header"/>
            </w:pPr>
            <w:sdt>
              <w:sdtPr>
                <w:id w:val="-950467925"/>
                <w:placeholder>
                  <w:docPart w:val="D762D1878BCA43598563B4498FF91C8F"/>
                </w:placeholder>
                <w:showingPlcHdr/>
                <w:text w:multiLine="1"/>
              </w:sdtPr>
              <w:sdtContent>
                <w:r w:rsidR="00953B5B" w:rsidRPr="006F6412">
                  <w:rPr>
                    <w:shd w:val="clear" w:color="auto" w:fill="BDD6EE" w:themeFill="accent1" w:themeFillTint="66"/>
                    <w:lang w:val="en-US"/>
                  </w:rPr>
                  <w:t>[Denumire, adresă, CUI</w:t>
                </w:r>
                <w:r w:rsidR="00953B5B" w:rsidRPr="006F6412">
                  <w:rPr>
                    <w:rStyle w:val="PlaceholderText"/>
                    <w:shd w:val="clear" w:color="auto" w:fill="BDD6EE" w:themeFill="accent1" w:themeFillTint="66"/>
                  </w:rPr>
                  <w:t>]</w:t>
                </w:r>
              </w:sdtContent>
            </w:sdt>
          </w:p>
        </w:tc>
        <w:tc>
          <w:tcPr>
            <w:tcW w:w="819" w:type="pct"/>
          </w:tcPr>
          <w:p w14:paraId="3CA0561A" w14:textId="77777777" w:rsidR="00953B5B" w:rsidRPr="006F6412" w:rsidRDefault="0011006E" w:rsidP="00161C0D">
            <w:pPr>
              <w:jc w:val="center"/>
            </w:pPr>
            <w:sdt>
              <w:sdtPr>
                <w:id w:val="-479302360"/>
                <w:placeholder>
                  <w:docPart w:val="0E9EAB0F4BDC43A3AAEC85C6573A741E"/>
                </w:placeholder>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817" w:type="pct"/>
          </w:tcPr>
          <w:p w14:paraId="6E13EDD9" w14:textId="77777777" w:rsidR="00953B5B" w:rsidRPr="006F6412" w:rsidRDefault="0011006E" w:rsidP="00161C0D">
            <w:pPr>
              <w:jc w:val="center"/>
            </w:pPr>
            <w:sdt>
              <w:sdtPr>
                <w:id w:val="-178584099"/>
                <w:placeholder>
                  <w:docPart w:val="9167777BDC6D4846B5A1A642AA989B9C"/>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17" w:type="pct"/>
          </w:tcPr>
          <w:p w14:paraId="0D9885D6" w14:textId="77777777" w:rsidR="00953B5B" w:rsidRPr="006F6412" w:rsidRDefault="0011006E" w:rsidP="00161C0D">
            <w:pPr>
              <w:jc w:val="center"/>
            </w:pPr>
            <w:sdt>
              <w:sdtPr>
                <w:id w:val="1021822396"/>
                <w:placeholder>
                  <w:docPart w:val="637D9D1F8801483981AEB974B9B2CE91"/>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7BA0553B" w14:textId="77777777" w:rsidTr="00161C0D">
        <w:trPr>
          <w:cantSplit/>
        </w:trPr>
        <w:tc>
          <w:tcPr>
            <w:tcW w:w="2547" w:type="pct"/>
          </w:tcPr>
          <w:p w14:paraId="2234AC42" w14:textId="77777777" w:rsidR="00953B5B" w:rsidRPr="006F6412" w:rsidRDefault="0011006E" w:rsidP="00161C0D">
            <w:pPr>
              <w:pStyle w:val="Header"/>
            </w:pPr>
            <w:sdt>
              <w:sdtPr>
                <w:id w:val="-53242036"/>
                <w:placeholder>
                  <w:docPart w:val="3F6CE33CBFE440328CBC85EF49199DB7"/>
                </w:placeholder>
                <w:showingPlcHdr/>
                <w:text w:multiLine="1"/>
              </w:sdtPr>
              <w:sdtContent>
                <w:r w:rsidR="00953B5B" w:rsidRPr="006F6412">
                  <w:rPr>
                    <w:shd w:val="clear" w:color="auto" w:fill="BDD6EE" w:themeFill="accent1" w:themeFillTint="66"/>
                    <w:lang w:val="en-US"/>
                  </w:rPr>
                  <w:t>[Denumire, adresă, CUI</w:t>
                </w:r>
                <w:r w:rsidR="00953B5B" w:rsidRPr="006F6412">
                  <w:rPr>
                    <w:rStyle w:val="PlaceholderText"/>
                    <w:shd w:val="clear" w:color="auto" w:fill="BDD6EE" w:themeFill="accent1" w:themeFillTint="66"/>
                  </w:rPr>
                  <w:t>]</w:t>
                </w:r>
              </w:sdtContent>
            </w:sdt>
          </w:p>
        </w:tc>
        <w:tc>
          <w:tcPr>
            <w:tcW w:w="819" w:type="pct"/>
          </w:tcPr>
          <w:p w14:paraId="59C12848" w14:textId="77777777" w:rsidR="00953B5B" w:rsidRPr="006F6412" w:rsidRDefault="0011006E" w:rsidP="00161C0D">
            <w:pPr>
              <w:jc w:val="center"/>
            </w:pPr>
            <w:sdt>
              <w:sdtPr>
                <w:id w:val="-1928728320"/>
                <w:placeholder>
                  <w:docPart w:val="5D3A85253F7C4804A5200DA47900B531"/>
                </w:placeholder>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817" w:type="pct"/>
          </w:tcPr>
          <w:p w14:paraId="623336DC" w14:textId="77777777" w:rsidR="00953B5B" w:rsidRPr="006F6412" w:rsidRDefault="0011006E" w:rsidP="00161C0D">
            <w:pPr>
              <w:jc w:val="center"/>
            </w:pPr>
            <w:sdt>
              <w:sdtPr>
                <w:id w:val="23995867"/>
                <w:placeholder>
                  <w:docPart w:val="BDD9A7F31E444C1595B565A1D8442300"/>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17" w:type="pct"/>
          </w:tcPr>
          <w:p w14:paraId="61CC748E" w14:textId="77777777" w:rsidR="00953B5B" w:rsidRPr="006F6412" w:rsidRDefault="0011006E" w:rsidP="00161C0D">
            <w:pPr>
              <w:jc w:val="center"/>
            </w:pPr>
            <w:sdt>
              <w:sdtPr>
                <w:id w:val="-1807609857"/>
                <w:placeholder>
                  <w:docPart w:val="9B7ADC77C57642D19AE1EDFD3198D6E3"/>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1063BC62" w14:textId="77777777" w:rsidTr="00161C0D">
        <w:trPr>
          <w:cantSplit/>
        </w:trPr>
        <w:tc>
          <w:tcPr>
            <w:tcW w:w="2547" w:type="pct"/>
          </w:tcPr>
          <w:p w14:paraId="50F2BCFB" w14:textId="77777777" w:rsidR="00953B5B" w:rsidRPr="006F6412" w:rsidRDefault="0011006E" w:rsidP="00161C0D">
            <w:pPr>
              <w:pStyle w:val="Header"/>
            </w:pPr>
            <w:sdt>
              <w:sdtPr>
                <w:id w:val="-1636945256"/>
                <w:placeholder>
                  <w:docPart w:val="F84BC5A405834C8AABE5CC858B467E6B"/>
                </w:placeholder>
                <w:showingPlcHdr/>
                <w:text w:multiLine="1"/>
              </w:sdtPr>
              <w:sdtContent>
                <w:r w:rsidR="00953B5B" w:rsidRPr="006F6412">
                  <w:rPr>
                    <w:shd w:val="clear" w:color="auto" w:fill="BDD6EE" w:themeFill="accent1" w:themeFillTint="66"/>
                    <w:lang w:val="en-US"/>
                  </w:rPr>
                  <w:t>[Denumire, adresă, CUI</w:t>
                </w:r>
                <w:r w:rsidR="00953B5B" w:rsidRPr="006F6412">
                  <w:rPr>
                    <w:rStyle w:val="PlaceholderText"/>
                    <w:shd w:val="clear" w:color="auto" w:fill="BDD6EE" w:themeFill="accent1" w:themeFillTint="66"/>
                  </w:rPr>
                  <w:t>]</w:t>
                </w:r>
              </w:sdtContent>
            </w:sdt>
          </w:p>
        </w:tc>
        <w:tc>
          <w:tcPr>
            <w:tcW w:w="819" w:type="pct"/>
          </w:tcPr>
          <w:p w14:paraId="0B48CF77" w14:textId="77777777" w:rsidR="00953B5B" w:rsidRPr="006F6412" w:rsidRDefault="0011006E" w:rsidP="00161C0D">
            <w:pPr>
              <w:jc w:val="center"/>
            </w:pPr>
            <w:sdt>
              <w:sdtPr>
                <w:id w:val="815610487"/>
                <w:placeholder>
                  <w:docPart w:val="7D0782735FCA4D5EA3FC2C48A765862E"/>
                </w:placeholder>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817" w:type="pct"/>
          </w:tcPr>
          <w:p w14:paraId="034BB963" w14:textId="77777777" w:rsidR="00953B5B" w:rsidRPr="006F6412" w:rsidRDefault="0011006E" w:rsidP="00161C0D">
            <w:pPr>
              <w:jc w:val="center"/>
            </w:pPr>
            <w:sdt>
              <w:sdtPr>
                <w:id w:val="642237385"/>
                <w:placeholder>
                  <w:docPart w:val="DC4CC05234D8471499FB1625E9418212"/>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17" w:type="pct"/>
          </w:tcPr>
          <w:p w14:paraId="0B13C470" w14:textId="77777777" w:rsidR="00953B5B" w:rsidRPr="006F6412" w:rsidRDefault="0011006E" w:rsidP="00161C0D">
            <w:pPr>
              <w:jc w:val="center"/>
            </w:pPr>
            <w:sdt>
              <w:sdtPr>
                <w:id w:val="1828791166"/>
                <w:placeholder>
                  <w:docPart w:val="7F597A76828E47FBB0DB4228FC543333"/>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6A01FE27" w14:textId="77777777" w:rsidTr="00161C0D">
        <w:trPr>
          <w:cantSplit/>
        </w:trPr>
        <w:tc>
          <w:tcPr>
            <w:tcW w:w="2547" w:type="pct"/>
          </w:tcPr>
          <w:p w14:paraId="5D3EAED7" w14:textId="77777777" w:rsidR="00953B5B" w:rsidRPr="006F6412" w:rsidRDefault="0011006E" w:rsidP="00161C0D">
            <w:pPr>
              <w:pStyle w:val="Header"/>
            </w:pPr>
            <w:sdt>
              <w:sdtPr>
                <w:id w:val="-241651005"/>
                <w:placeholder>
                  <w:docPart w:val="3B35B613C3764ABEB8A8E0182DE25F3D"/>
                </w:placeholder>
                <w:showingPlcHdr/>
                <w:text w:multiLine="1"/>
              </w:sdtPr>
              <w:sdtContent>
                <w:r w:rsidR="00953B5B" w:rsidRPr="006F6412">
                  <w:rPr>
                    <w:shd w:val="clear" w:color="auto" w:fill="BDD6EE" w:themeFill="accent1" w:themeFillTint="66"/>
                    <w:lang w:val="en-US"/>
                  </w:rPr>
                  <w:t>[Denumire, adresă, CUI</w:t>
                </w:r>
                <w:r w:rsidR="00953B5B" w:rsidRPr="006F6412">
                  <w:rPr>
                    <w:rStyle w:val="PlaceholderText"/>
                    <w:shd w:val="clear" w:color="auto" w:fill="BDD6EE" w:themeFill="accent1" w:themeFillTint="66"/>
                  </w:rPr>
                  <w:t>]</w:t>
                </w:r>
              </w:sdtContent>
            </w:sdt>
          </w:p>
        </w:tc>
        <w:tc>
          <w:tcPr>
            <w:tcW w:w="819" w:type="pct"/>
          </w:tcPr>
          <w:p w14:paraId="48C6685A" w14:textId="77777777" w:rsidR="00953B5B" w:rsidRPr="006F6412" w:rsidRDefault="0011006E" w:rsidP="00161C0D">
            <w:pPr>
              <w:jc w:val="center"/>
            </w:pPr>
            <w:sdt>
              <w:sdtPr>
                <w:id w:val="1136914174"/>
                <w:placeholder>
                  <w:docPart w:val="436DB20029064D64AC06873ABE4F8728"/>
                </w:placeholder>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817" w:type="pct"/>
          </w:tcPr>
          <w:p w14:paraId="7E9E189D" w14:textId="77777777" w:rsidR="00953B5B" w:rsidRPr="006F6412" w:rsidRDefault="0011006E" w:rsidP="00161C0D">
            <w:pPr>
              <w:jc w:val="center"/>
            </w:pPr>
            <w:sdt>
              <w:sdtPr>
                <w:id w:val="-479383032"/>
                <w:placeholder>
                  <w:docPart w:val="EDA0B3DA2E04440E8355B0C7F6A844AC"/>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17" w:type="pct"/>
          </w:tcPr>
          <w:p w14:paraId="122329A9" w14:textId="77777777" w:rsidR="00953B5B" w:rsidRPr="006F6412" w:rsidRDefault="0011006E" w:rsidP="00161C0D">
            <w:pPr>
              <w:jc w:val="center"/>
            </w:pPr>
            <w:sdt>
              <w:sdtPr>
                <w:id w:val="-1299905277"/>
                <w:placeholder>
                  <w:docPart w:val="8856D639C2EE4501AFD37E514834B0CC"/>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5C64DBA0" w14:textId="77777777" w:rsidTr="00161C0D">
        <w:trPr>
          <w:cantSplit/>
        </w:trPr>
        <w:tc>
          <w:tcPr>
            <w:tcW w:w="2547" w:type="pct"/>
          </w:tcPr>
          <w:p w14:paraId="697FFC20" w14:textId="77777777" w:rsidR="00953B5B" w:rsidRPr="006F6412" w:rsidRDefault="0011006E" w:rsidP="00161C0D">
            <w:pPr>
              <w:pStyle w:val="Header"/>
            </w:pPr>
            <w:sdt>
              <w:sdtPr>
                <w:id w:val="-331064160"/>
                <w:placeholder>
                  <w:docPart w:val="8D9424036BC744708C18C576543A90C1"/>
                </w:placeholder>
                <w:showingPlcHdr/>
                <w:text w:multiLine="1"/>
              </w:sdtPr>
              <w:sdtContent>
                <w:r w:rsidR="00953B5B" w:rsidRPr="006F6412">
                  <w:rPr>
                    <w:shd w:val="clear" w:color="auto" w:fill="BDD6EE" w:themeFill="accent1" w:themeFillTint="66"/>
                    <w:lang w:val="en-US"/>
                  </w:rPr>
                  <w:t>[Denumire, adresă, CUI</w:t>
                </w:r>
                <w:r w:rsidR="00953B5B" w:rsidRPr="006F6412">
                  <w:rPr>
                    <w:rStyle w:val="PlaceholderText"/>
                    <w:shd w:val="clear" w:color="auto" w:fill="BDD6EE" w:themeFill="accent1" w:themeFillTint="66"/>
                  </w:rPr>
                  <w:t>]</w:t>
                </w:r>
              </w:sdtContent>
            </w:sdt>
          </w:p>
        </w:tc>
        <w:tc>
          <w:tcPr>
            <w:tcW w:w="819" w:type="pct"/>
          </w:tcPr>
          <w:p w14:paraId="6DF84F48" w14:textId="77777777" w:rsidR="00953B5B" w:rsidRPr="006F6412" w:rsidRDefault="0011006E" w:rsidP="00161C0D">
            <w:pPr>
              <w:jc w:val="center"/>
            </w:pPr>
            <w:sdt>
              <w:sdtPr>
                <w:id w:val="-896895829"/>
                <w:placeholder>
                  <w:docPart w:val="4C2F409ED59142E5B7EE9C45507020B0"/>
                </w:placeholder>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817" w:type="pct"/>
          </w:tcPr>
          <w:p w14:paraId="6A06806E" w14:textId="77777777" w:rsidR="00953B5B" w:rsidRPr="006F6412" w:rsidRDefault="0011006E" w:rsidP="00161C0D">
            <w:pPr>
              <w:jc w:val="center"/>
            </w:pPr>
            <w:sdt>
              <w:sdtPr>
                <w:id w:val="376893039"/>
                <w:placeholder>
                  <w:docPart w:val="76B3EBE6D175452CA5278A35FA9CD6D4"/>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17" w:type="pct"/>
          </w:tcPr>
          <w:p w14:paraId="1679DECB" w14:textId="77777777" w:rsidR="00953B5B" w:rsidRPr="006F6412" w:rsidRDefault="0011006E" w:rsidP="00161C0D">
            <w:pPr>
              <w:jc w:val="center"/>
            </w:pPr>
            <w:sdt>
              <w:sdtPr>
                <w:id w:val="1952737411"/>
                <w:placeholder>
                  <w:docPart w:val="7438B5EC55124F8190A6399945D47AEE"/>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7CAA8BF2" w14:textId="77777777" w:rsidTr="00161C0D">
        <w:trPr>
          <w:cantSplit/>
        </w:trPr>
        <w:tc>
          <w:tcPr>
            <w:tcW w:w="2547" w:type="pct"/>
          </w:tcPr>
          <w:p w14:paraId="244A66B6" w14:textId="77777777" w:rsidR="00953B5B" w:rsidRPr="006F6412" w:rsidRDefault="0011006E" w:rsidP="00161C0D">
            <w:pPr>
              <w:pStyle w:val="Header"/>
            </w:pPr>
            <w:sdt>
              <w:sdtPr>
                <w:id w:val="1720326690"/>
                <w:placeholder>
                  <w:docPart w:val="2CAC7FF7966B45BE893FDCE784213C80"/>
                </w:placeholder>
                <w:showingPlcHdr/>
                <w:text w:multiLine="1"/>
              </w:sdtPr>
              <w:sdtContent>
                <w:r w:rsidR="00953B5B" w:rsidRPr="006F6412">
                  <w:rPr>
                    <w:shd w:val="clear" w:color="auto" w:fill="BDD6EE" w:themeFill="accent1" w:themeFillTint="66"/>
                    <w:lang w:val="en-US"/>
                  </w:rPr>
                  <w:t>[Denumire, adresă, CUI</w:t>
                </w:r>
                <w:r w:rsidR="00953B5B" w:rsidRPr="006F6412">
                  <w:rPr>
                    <w:rStyle w:val="PlaceholderText"/>
                    <w:shd w:val="clear" w:color="auto" w:fill="BDD6EE" w:themeFill="accent1" w:themeFillTint="66"/>
                  </w:rPr>
                  <w:t>]</w:t>
                </w:r>
              </w:sdtContent>
            </w:sdt>
          </w:p>
        </w:tc>
        <w:tc>
          <w:tcPr>
            <w:tcW w:w="819" w:type="pct"/>
          </w:tcPr>
          <w:p w14:paraId="555328EF" w14:textId="77777777" w:rsidR="00953B5B" w:rsidRPr="006F6412" w:rsidRDefault="0011006E" w:rsidP="00161C0D">
            <w:pPr>
              <w:jc w:val="center"/>
            </w:pPr>
            <w:sdt>
              <w:sdtPr>
                <w:id w:val="-841390576"/>
                <w:placeholder>
                  <w:docPart w:val="FFC1A19404E14E979AACFE124712BB50"/>
                </w:placeholder>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817" w:type="pct"/>
          </w:tcPr>
          <w:p w14:paraId="72564A56" w14:textId="77777777" w:rsidR="00953B5B" w:rsidRPr="006F6412" w:rsidRDefault="0011006E" w:rsidP="00161C0D">
            <w:pPr>
              <w:jc w:val="center"/>
            </w:pPr>
            <w:sdt>
              <w:sdtPr>
                <w:id w:val="-940826832"/>
                <w:placeholder>
                  <w:docPart w:val="438DBAB699ED4D9BB4447ECC3E064F9E"/>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17" w:type="pct"/>
          </w:tcPr>
          <w:p w14:paraId="736ECC8F" w14:textId="77777777" w:rsidR="00953B5B" w:rsidRPr="006F6412" w:rsidRDefault="0011006E" w:rsidP="00161C0D">
            <w:pPr>
              <w:jc w:val="center"/>
            </w:pPr>
            <w:sdt>
              <w:sdtPr>
                <w:id w:val="-800300420"/>
                <w:placeholder>
                  <w:docPart w:val="763DECB982A74DACA2462736A07DA184"/>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25B7EC83" w14:textId="77777777" w:rsidTr="00161C0D">
        <w:trPr>
          <w:cantSplit/>
        </w:trPr>
        <w:tc>
          <w:tcPr>
            <w:tcW w:w="2547" w:type="pct"/>
          </w:tcPr>
          <w:p w14:paraId="35C7C8D0" w14:textId="77777777" w:rsidR="00953B5B" w:rsidRPr="006F6412" w:rsidRDefault="0011006E" w:rsidP="00161C0D">
            <w:pPr>
              <w:pStyle w:val="Header"/>
            </w:pPr>
            <w:sdt>
              <w:sdtPr>
                <w:id w:val="2139530666"/>
                <w:placeholder>
                  <w:docPart w:val="25F91B0D2B0042A9890A2C7A86EEF288"/>
                </w:placeholder>
                <w:showingPlcHdr/>
                <w:text w:multiLine="1"/>
              </w:sdtPr>
              <w:sdtContent>
                <w:r w:rsidR="00953B5B" w:rsidRPr="006F6412">
                  <w:rPr>
                    <w:shd w:val="clear" w:color="auto" w:fill="BDD6EE" w:themeFill="accent1" w:themeFillTint="66"/>
                    <w:lang w:val="en-US"/>
                  </w:rPr>
                  <w:t>[Denumire, adresă, CUI</w:t>
                </w:r>
                <w:r w:rsidR="00953B5B" w:rsidRPr="006F6412">
                  <w:rPr>
                    <w:rStyle w:val="PlaceholderText"/>
                    <w:shd w:val="clear" w:color="auto" w:fill="BDD6EE" w:themeFill="accent1" w:themeFillTint="66"/>
                  </w:rPr>
                  <w:t>]</w:t>
                </w:r>
              </w:sdtContent>
            </w:sdt>
          </w:p>
        </w:tc>
        <w:tc>
          <w:tcPr>
            <w:tcW w:w="819" w:type="pct"/>
          </w:tcPr>
          <w:p w14:paraId="4C6F9DD1" w14:textId="77777777" w:rsidR="00953B5B" w:rsidRPr="006F6412" w:rsidRDefault="0011006E" w:rsidP="00161C0D">
            <w:pPr>
              <w:jc w:val="center"/>
            </w:pPr>
            <w:sdt>
              <w:sdtPr>
                <w:id w:val="-679814698"/>
                <w:placeholder>
                  <w:docPart w:val="037E4619BB064D438C2F3ED43059EFC0"/>
                </w:placeholder>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817" w:type="pct"/>
          </w:tcPr>
          <w:p w14:paraId="710634FD" w14:textId="77777777" w:rsidR="00953B5B" w:rsidRPr="006F6412" w:rsidRDefault="0011006E" w:rsidP="00161C0D">
            <w:pPr>
              <w:jc w:val="center"/>
            </w:pPr>
            <w:sdt>
              <w:sdtPr>
                <w:id w:val="1585106693"/>
                <w:placeholder>
                  <w:docPart w:val="C5E07003564845A384D404E4C213C37F"/>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17" w:type="pct"/>
          </w:tcPr>
          <w:p w14:paraId="162BB47D" w14:textId="77777777" w:rsidR="00953B5B" w:rsidRPr="006F6412" w:rsidRDefault="0011006E" w:rsidP="00161C0D">
            <w:pPr>
              <w:jc w:val="center"/>
            </w:pPr>
            <w:sdt>
              <w:sdtPr>
                <w:id w:val="1739596911"/>
                <w:placeholder>
                  <w:docPart w:val="5210B5945DD24F27AFB124E4F67FDA4E"/>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79504728" w14:textId="77777777" w:rsidTr="00161C0D">
        <w:trPr>
          <w:cantSplit/>
        </w:trPr>
        <w:tc>
          <w:tcPr>
            <w:tcW w:w="2547" w:type="pct"/>
          </w:tcPr>
          <w:p w14:paraId="1BF933E9" w14:textId="77777777" w:rsidR="00953B5B" w:rsidRPr="006F6412" w:rsidRDefault="0011006E" w:rsidP="00161C0D">
            <w:pPr>
              <w:pStyle w:val="Header"/>
            </w:pPr>
            <w:sdt>
              <w:sdtPr>
                <w:id w:val="-293062328"/>
                <w:placeholder>
                  <w:docPart w:val="4734E5CA95C14D698CA214D600E51DDA"/>
                </w:placeholder>
                <w:showingPlcHdr/>
                <w:text w:multiLine="1"/>
              </w:sdtPr>
              <w:sdtContent>
                <w:r w:rsidR="00953B5B" w:rsidRPr="006F6412">
                  <w:rPr>
                    <w:shd w:val="clear" w:color="auto" w:fill="BDD6EE" w:themeFill="accent1" w:themeFillTint="66"/>
                    <w:lang w:val="en-US"/>
                  </w:rPr>
                  <w:t>[Denumire, adresă, CUI</w:t>
                </w:r>
                <w:r w:rsidR="00953B5B" w:rsidRPr="006F6412">
                  <w:rPr>
                    <w:rStyle w:val="PlaceholderText"/>
                    <w:shd w:val="clear" w:color="auto" w:fill="BDD6EE" w:themeFill="accent1" w:themeFillTint="66"/>
                  </w:rPr>
                  <w:t>]</w:t>
                </w:r>
              </w:sdtContent>
            </w:sdt>
          </w:p>
        </w:tc>
        <w:tc>
          <w:tcPr>
            <w:tcW w:w="819" w:type="pct"/>
          </w:tcPr>
          <w:p w14:paraId="42492EB6" w14:textId="77777777" w:rsidR="00953B5B" w:rsidRPr="006F6412" w:rsidRDefault="0011006E" w:rsidP="00161C0D">
            <w:pPr>
              <w:jc w:val="center"/>
            </w:pPr>
            <w:sdt>
              <w:sdtPr>
                <w:id w:val="-1081133221"/>
                <w:placeholder>
                  <w:docPart w:val="9495FAAA5C0941CF8AE62F7609136567"/>
                </w:placeholder>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817" w:type="pct"/>
          </w:tcPr>
          <w:p w14:paraId="0C91D762" w14:textId="77777777" w:rsidR="00953B5B" w:rsidRPr="006F6412" w:rsidRDefault="0011006E" w:rsidP="00161C0D">
            <w:pPr>
              <w:jc w:val="center"/>
            </w:pPr>
            <w:sdt>
              <w:sdtPr>
                <w:id w:val="-347636461"/>
                <w:placeholder>
                  <w:docPart w:val="356194FBD766466C8B6F87F89F2414DD"/>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17" w:type="pct"/>
          </w:tcPr>
          <w:p w14:paraId="52008738" w14:textId="77777777" w:rsidR="00953B5B" w:rsidRPr="006F6412" w:rsidRDefault="0011006E" w:rsidP="00161C0D">
            <w:pPr>
              <w:jc w:val="center"/>
            </w:pPr>
            <w:sdt>
              <w:sdtPr>
                <w:id w:val="-1497871669"/>
                <w:placeholder>
                  <w:docPart w:val="C2C88833484546848B1A36787A0D9932"/>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2FE37B3F" w14:textId="77777777" w:rsidTr="00161C0D">
        <w:trPr>
          <w:cantSplit/>
        </w:trPr>
        <w:tc>
          <w:tcPr>
            <w:tcW w:w="2547" w:type="pct"/>
          </w:tcPr>
          <w:p w14:paraId="17C6C53E" w14:textId="77777777" w:rsidR="00953B5B" w:rsidRPr="006F6412" w:rsidRDefault="0011006E" w:rsidP="00161C0D">
            <w:pPr>
              <w:pStyle w:val="Header"/>
            </w:pPr>
            <w:sdt>
              <w:sdtPr>
                <w:id w:val="1999994820"/>
                <w:placeholder>
                  <w:docPart w:val="8A811F8F6E264D1CA7A585C0360D261A"/>
                </w:placeholder>
                <w:showingPlcHdr/>
                <w:text w:multiLine="1"/>
              </w:sdtPr>
              <w:sdtContent>
                <w:r w:rsidR="00953B5B" w:rsidRPr="006F6412">
                  <w:rPr>
                    <w:shd w:val="clear" w:color="auto" w:fill="BDD6EE" w:themeFill="accent1" w:themeFillTint="66"/>
                    <w:lang w:val="en-US"/>
                  </w:rPr>
                  <w:t>[Denumire, adresă, CUI</w:t>
                </w:r>
                <w:r w:rsidR="00953B5B" w:rsidRPr="006F6412">
                  <w:rPr>
                    <w:rStyle w:val="PlaceholderText"/>
                    <w:shd w:val="clear" w:color="auto" w:fill="BDD6EE" w:themeFill="accent1" w:themeFillTint="66"/>
                  </w:rPr>
                  <w:t>]</w:t>
                </w:r>
              </w:sdtContent>
            </w:sdt>
          </w:p>
        </w:tc>
        <w:tc>
          <w:tcPr>
            <w:tcW w:w="819" w:type="pct"/>
          </w:tcPr>
          <w:p w14:paraId="3F898ACE" w14:textId="77777777" w:rsidR="00953B5B" w:rsidRPr="006F6412" w:rsidRDefault="0011006E" w:rsidP="00161C0D">
            <w:pPr>
              <w:jc w:val="center"/>
            </w:pPr>
            <w:sdt>
              <w:sdtPr>
                <w:id w:val="-242649524"/>
                <w:placeholder>
                  <w:docPart w:val="FF1114C99CE34C2DA294FC10C52E3756"/>
                </w:placeholder>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817" w:type="pct"/>
          </w:tcPr>
          <w:p w14:paraId="1A9ECBEB" w14:textId="77777777" w:rsidR="00953B5B" w:rsidRPr="006F6412" w:rsidRDefault="0011006E" w:rsidP="00161C0D">
            <w:pPr>
              <w:jc w:val="center"/>
            </w:pPr>
            <w:sdt>
              <w:sdtPr>
                <w:id w:val="-1987612413"/>
                <w:placeholder>
                  <w:docPart w:val="71B766D42EE844F58D3740B91ED84EEA"/>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17" w:type="pct"/>
          </w:tcPr>
          <w:p w14:paraId="5901A9FF" w14:textId="77777777" w:rsidR="00953B5B" w:rsidRPr="006F6412" w:rsidRDefault="0011006E" w:rsidP="00161C0D">
            <w:pPr>
              <w:jc w:val="center"/>
            </w:pPr>
            <w:sdt>
              <w:sdtPr>
                <w:id w:val="-393658900"/>
                <w:placeholder>
                  <w:docPart w:val="A7AC9FF770B24A758942158427B6981C"/>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56E36EBF" w14:textId="77777777" w:rsidTr="00161C0D">
        <w:trPr>
          <w:cantSplit/>
        </w:trPr>
        <w:tc>
          <w:tcPr>
            <w:tcW w:w="2547" w:type="pct"/>
          </w:tcPr>
          <w:p w14:paraId="44FBF109" w14:textId="77777777" w:rsidR="00953B5B" w:rsidRPr="006F6412" w:rsidRDefault="0011006E" w:rsidP="00161C0D">
            <w:pPr>
              <w:pStyle w:val="Header"/>
            </w:pPr>
            <w:sdt>
              <w:sdtPr>
                <w:id w:val="-2144733894"/>
                <w:placeholder>
                  <w:docPart w:val="A6466833E7EB42F2A9C38A3F85DBC1F6"/>
                </w:placeholder>
                <w:showingPlcHdr/>
                <w:text w:multiLine="1"/>
              </w:sdtPr>
              <w:sdtContent>
                <w:r w:rsidR="00953B5B" w:rsidRPr="006F6412">
                  <w:rPr>
                    <w:shd w:val="clear" w:color="auto" w:fill="BDD6EE" w:themeFill="accent1" w:themeFillTint="66"/>
                    <w:lang w:val="en-US"/>
                  </w:rPr>
                  <w:t>[Denumire, adresă, CUI</w:t>
                </w:r>
                <w:r w:rsidR="00953B5B" w:rsidRPr="006F6412">
                  <w:rPr>
                    <w:rStyle w:val="PlaceholderText"/>
                    <w:shd w:val="clear" w:color="auto" w:fill="BDD6EE" w:themeFill="accent1" w:themeFillTint="66"/>
                  </w:rPr>
                  <w:t>]</w:t>
                </w:r>
              </w:sdtContent>
            </w:sdt>
          </w:p>
        </w:tc>
        <w:tc>
          <w:tcPr>
            <w:tcW w:w="819" w:type="pct"/>
          </w:tcPr>
          <w:p w14:paraId="105AB53F" w14:textId="77777777" w:rsidR="00953B5B" w:rsidRPr="006F6412" w:rsidRDefault="0011006E" w:rsidP="00161C0D">
            <w:pPr>
              <w:jc w:val="center"/>
            </w:pPr>
            <w:sdt>
              <w:sdtPr>
                <w:id w:val="291633242"/>
                <w:placeholder>
                  <w:docPart w:val="9D97F24C8862413CB514F3B22F46B411"/>
                </w:placeholder>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817" w:type="pct"/>
          </w:tcPr>
          <w:p w14:paraId="02E7F69A" w14:textId="77777777" w:rsidR="00953B5B" w:rsidRPr="006F6412" w:rsidRDefault="0011006E" w:rsidP="00161C0D">
            <w:pPr>
              <w:jc w:val="center"/>
            </w:pPr>
            <w:sdt>
              <w:sdtPr>
                <w:id w:val="16045133"/>
                <w:placeholder>
                  <w:docPart w:val="31613575D6204F2F97F46461C1053E8D"/>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17" w:type="pct"/>
          </w:tcPr>
          <w:p w14:paraId="17EC14B7" w14:textId="77777777" w:rsidR="00953B5B" w:rsidRPr="006F6412" w:rsidRDefault="0011006E" w:rsidP="00161C0D">
            <w:pPr>
              <w:jc w:val="center"/>
            </w:pPr>
            <w:sdt>
              <w:sdtPr>
                <w:id w:val="67929724"/>
                <w:placeholder>
                  <w:docPart w:val="39077CD7A23E4C578D1C7601C7480099"/>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1D3553A2" w14:textId="77777777" w:rsidTr="00161C0D">
        <w:trPr>
          <w:cantSplit/>
        </w:trPr>
        <w:tc>
          <w:tcPr>
            <w:tcW w:w="2547" w:type="pct"/>
          </w:tcPr>
          <w:p w14:paraId="6E1C840E" w14:textId="77777777" w:rsidR="00953B5B" w:rsidRPr="006F6412" w:rsidRDefault="00953B5B" w:rsidP="00161C0D">
            <w:pPr>
              <w:jc w:val="right"/>
              <w:rPr>
                <w:b/>
                <w:bCs/>
              </w:rPr>
            </w:pPr>
            <w:r w:rsidRPr="006F6412">
              <w:rPr>
                <w:b/>
                <w:bCs/>
              </w:rPr>
              <w:t>TOTAL:</w:t>
            </w:r>
          </w:p>
        </w:tc>
        <w:tc>
          <w:tcPr>
            <w:tcW w:w="819" w:type="pct"/>
          </w:tcPr>
          <w:p w14:paraId="5702F1CA" w14:textId="77777777" w:rsidR="00953B5B" w:rsidRPr="006F6412" w:rsidRDefault="0011006E" w:rsidP="00161C0D">
            <w:pPr>
              <w:jc w:val="center"/>
            </w:pPr>
            <w:sdt>
              <w:sdtPr>
                <w:id w:val="-773090185"/>
                <w:placeholder>
                  <w:docPart w:val="B12DC2CB311D423FBFFA2FA516E596BA"/>
                </w:placeholder>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817" w:type="pct"/>
          </w:tcPr>
          <w:p w14:paraId="2702B105" w14:textId="77777777" w:rsidR="00953B5B" w:rsidRPr="006F6412" w:rsidRDefault="0011006E" w:rsidP="00161C0D">
            <w:pPr>
              <w:jc w:val="center"/>
            </w:pPr>
            <w:sdt>
              <w:sdtPr>
                <w:id w:val="-44840464"/>
                <w:placeholder>
                  <w:docPart w:val="DEFB2E02F4D94215B8DF8BEE02A10615"/>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17" w:type="pct"/>
          </w:tcPr>
          <w:p w14:paraId="2D4DD01A" w14:textId="77777777" w:rsidR="00953B5B" w:rsidRPr="006F6412" w:rsidRDefault="0011006E" w:rsidP="00161C0D">
            <w:pPr>
              <w:jc w:val="center"/>
            </w:pPr>
            <w:sdt>
              <w:sdtPr>
                <w:id w:val="1787540877"/>
                <w:placeholder>
                  <w:docPart w:val="4ACC8DFE1A1A4061A6F8644C0F0AE1CE"/>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bl>
    <w:p w14:paraId="21D62DB1" w14:textId="77777777" w:rsidR="00953B5B" w:rsidRPr="006F6412" w:rsidRDefault="00953B5B" w:rsidP="00953B5B">
      <w:pPr>
        <w:jc w:val="both"/>
        <w:rPr>
          <w:b/>
          <w:bCs/>
        </w:rPr>
      </w:pPr>
      <w:bookmarkStart w:id="14" w:name="do|axI^1|caII|spIII.|pa5"/>
    </w:p>
    <w:bookmarkEnd w:id="14"/>
    <w:p w14:paraId="30A3AFDA" w14:textId="77777777" w:rsidR="00953B5B" w:rsidRPr="006F6412" w:rsidRDefault="00953B5B" w:rsidP="00953B5B">
      <w:pPr>
        <w:jc w:val="both"/>
      </w:pPr>
      <w:r w:rsidRPr="006F6412">
        <w:rPr>
          <w:b/>
          <w:bCs/>
        </w:rPr>
        <w:t>NOTĂ:</w:t>
      </w:r>
      <w:r w:rsidRPr="006F6412">
        <w:t xml:space="preserve"> Aceste date sunt rezultatul unui calcul proporţional efectuat pe baza "fişei de parteneriat", pentru fiecare întreprindere cu care întreprinderea solicitantă este direct sau indirect parteneră.</w:t>
      </w:r>
    </w:p>
    <w:p w14:paraId="129DFBCA" w14:textId="77777777" w:rsidR="00953B5B" w:rsidRPr="006F6412" w:rsidRDefault="00953B5B" w:rsidP="00953B5B">
      <w:pPr>
        <w:jc w:val="both"/>
      </w:pPr>
      <w:r w:rsidRPr="006F6412">
        <w:t>Datele introduse în secţiunea "Total" vor fi preluate la pct. 2 din tabelul "Calculul pentru întreprinderile partenere sau legate" (referitor la întreprinderile partenere).</w:t>
      </w:r>
    </w:p>
    <w:p w14:paraId="51D133B2" w14:textId="77777777" w:rsidR="00953B5B" w:rsidRPr="006F6412" w:rsidRDefault="00953B5B" w:rsidP="00953B5B">
      <w:pPr>
        <w:jc w:val="both"/>
      </w:pPr>
      <w:r w:rsidRPr="006F6412">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61B92029" w14:textId="77777777" w:rsidR="00953B5B" w:rsidRPr="006F6412" w:rsidRDefault="00953B5B" w:rsidP="00953B5B">
      <w:pPr>
        <w:pStyle w:val="Heading3"/>
        <w:jc w:val="center"/>
        <w:rPr>
          <w:szCs w:val="24"/>
        </w:rPr>
      </w:pPr>
    </w:p>
    <w:p w14:paraId="16139F56" w14:textId="77777777" w:rsidR="00953B5B" w:rsidRPr="006F6412" w:rsidRDefault="00953B5B" w:rsidP="00953B5B">
      <w:pPr>
        <w:pStyle w:val="Heading3"/>
        <w:rPr>
          <w:szCs w:val="24"/>
        </w:rPr>
      </w:pPr>
      <w:r w:rsidRPr="006F6412">
        <w:rPr>
          <w:szCs w:val="24"/>
        </w:rPr>
        <w:br w:type="page"/>
      </w:r>
      <w:r w:rsidRPr="006F6412">
        <w:rPr>
          <w:szCs w:val="24"/>
        </w:rPr>
        <w:lastRenderedPageBreak/>
        <w:t>Fişa de parteneriat</w:t>
      </w:r>
    </w:p>
    <w:p w14:paraId="09D462F0" w14:textId="77777777" w:rsidR="00953B5B" w:rsidRPr="006F6412" w:rsidRDefault="00953B5B" w:rsidP="00953B5B">
      <w:pPr>
        <w:jc w:val="both"/>
        <w:rPr>
          <w:b/>
        </w:rPr>
      </w:pPr>
    </w:p>
    <w:p w14:paraId="33E4499C" w14:textId="77777777" w:rsidR="00953B5B" w:rsidRPr="006F6412" w:rsidRDefault="00953B5B" w:rsidP="00953B5B">
      <w:pPr>
        <w:jc w:val="both"/>
        <w:rPr>
          <w:b/>
        </w:rPr>
      </w:pPr>
      <w:r w:rsidRPr="006F6412">
        <w:rPr>
          <w:b/>
        </w:rPr>
        <w:t>1. Date de identificare a întreprinderii partenere</w:t>
      </w:r>
    </w:p>
    <w:p w14:paraId="57E8B6E5" w14:textId="77777777" w:rsidR="00953B5B" w:rsidRPr="006F6412" w:rsidRDefault="00953B5B" w:rsidP="00953B5B">
      <w:pPr>
        <w:jc w:val="both"/>
      </w:pPr>
      <w:r w:rsidRPr="006F6412">
        <w:t xml:space="preserve">Denumirea întreprinderii: </w:t>
      </w:r>
      <w:sdt>
        <w:sdtPr>
          <w:id w:val="-782413733"/>
          <w:placeholder>
            <w:docPart w:val="5A6D641F675A474983D909F1EB0A6311"/>
          </w:placeholder>
          <w:showingPlcHdr/>
          <w:text/>
        </w:sdtPr>
        <w:sdtContent>
          <w:r w:rsidRPr="006F6412">
            <w:rPr>
              <w:shd w:val="clear" w:color="auto" w:fill="BDD6EE" w:themeFill="accent1" w:themeFillTint="66"/>
              <w:lang w:val="en-US"/>
            </w:rPr>
            <w:t>[Denumirea solicitantului</w:t>
          </w:r>
          <w:r w:rsidRPr="006F6412">
            <w:rPr>
              <w:rStyle w:val="PlaceholderText"/>
              <w:shd w:val="clear" w:color="auto" w:fill="BDD6EE" w:themeFill="accent1" w:themeFillTint="66"/>
            </w:rPr>
            <w:t>]</w:t>
          </w:r>
        </w:sdtContent>
      </w:sdt>
    </w:p>
    <w:p w14:paraId="15BD4523" w14:textId="77777777" w:rsidR="00953B5B" w:rsidRPr="006F6412" w:rsidRDefault="00953B5B" w:rsidP="00953B5B">
      <w:r w:rsidRPr="006F6412">
        <w:t xml:space="preserve">Adresa sediului social: </w:t>
      </w:r>
      <w:sdt>
        <w:sdtPr>
          <w:id w:val="108872141"/>
          <w:placeholder>
            <w:docPart w:val="07CF7A6315724101826810A7E404D2E0"/>
          </w:placeholder>
          <w:showingPlcHdr/>
          <w:text/>
        </w:sdtPr>
        <w:sdtContent>
          <w:r w:rsidRPr="006F6412">
            <w:rPr>
              <w:shd w:val="clear" w:color="auto" w:fill="BDD6EE" w:themeFill="accent1" w:themeFillTint="66"/>
              <w:lang w:val="en-US"/>
            </w:rPr>
            <w:t>[Adresa</w:t>
          </w:r>
          <w:r w:rsidRPr="006F6412">
            <w:rPr>
              <w:rStyle w:val="PlaceholderText"/>
              <w:shd w:val="clear" w:color="auto" w:fill="BDD6EE" w:themeFill="accent1" w:themeFillTint="66"/>
            </w:rPr>
            <w:t>]</w:t>
          </w:r>
        </w:sdtContent>
      </w:sdt>
    </w:p>
    <w:p w14:paraId="1912104E" w14:textId="77777777" w:rsidR="00953B5B" w:rsidRPr="006F6412" w:rsidRDefault="00953B5B" w:rsidP="00953B5B">
      <w:pPr>
        <w:jc w:val="both"/>
      </w:pPr>
      <w:r w:rsidRPr="006F6412">
        <w:t xml:space="preserve">Codul de identificare fiscală: </w:t>
      </w:r>
      <w:sdt>
        <w:sdtPr>
          <w:id w:val="-1689358785"/>
          <w:placeholder>
            <w:docPart w:val="768CBFE12D914751A2B76676B5866704"/>
          </w:placeholder>
          <w:showingPlcHdr/>
          <w:text/>
        </w:sdtPr>
        <w:sdtContent>
          <w:r w:rsidRPr="006F6412">
            <w:rPr>
              <w:shd w:val="clear" w:color="auto" w:fill="BDD6EE" w:themeFill="accent1" w:themeFillTint="66"/>
              <w:lang w:val="en-US"/>
            </w:rPr>
            <w:t>[CIF</w:t>
          </w:r>
          <w:r w:rsidRPr="006F6412">
            <w:rPr>
              <w:rStyle w:val="PlaceholderText"/>
              <w:shd w:val="clear" w:color="auto" w:fill="BDD6EE" w:themeFill="accent1" w:themeFillTint="66"/>
            </w:rPr>
            <w:t>]</w:t>
          </w:r>
        </w:sdtContent>
      </w:sdt>
    </w:p>
    <w:p w14:paraId="650849D7" w14:textId="77777777" w:rsidR="00953B5B" w:rsidRPr="006F6412" w:rsidRDefault="00953B5B" w:rsidP="00953B5B">
      <w:pPr>
        <w:jc w:val="both"/>
      </w:pPr>
      <w:r w:rsidRPr="006F6412">
        <w:rPr>
          <w:color w:val="000000"/>
        </w:rPr>
        <w:t>Numele şi prenumele preşedintelui consiliului de administraţie, director general sau echivalent</w:t>
      </w:r>
      <w:r w:rsidRPr="006F6412">
        <w:t xml:space="preserve">: </w:t>
      </w:r>
      <w:sdt>
        <w:sdtPr>
          <w:id w:val="-846169921"/>
          <w:placeholder>
            <w:docPart w:val="E420D31C7B834D71BE82B8561DAABAFC"/>
          </w:placeholder>
          <w:showingPlcHdr/>
          <w:text/>
        </w:sdtPr>
        <w:sdtContent>
          <w:r w:rsidRPr="006F6412">
            <w:rPr>
              <w:shd w:val="clear" w:color="auto" w:fill="BDD6EE" w:themeFill="accent1" w:themeFillTint="66"/>
              <w:lang w:val="en-US"/>
            </w:rPr>
            <w:t>[Numele și prenumele complete</w:t>
          </w:r>
          <w:r w:rsidRPr="006F6412">
            <w:rPr>
              <w:rStyle w:val="PlaceholderText"/>
              <w:shd w:val="clear" w:color="auto" w:fill="BDD6EE" w:themeFill="accent1" w:themeFillTint="66"/>
            </w:rPr>
            <w:t>]</w:t>
          </w:r>
        </w:sdtContent>
      </w:sdt>
    </w:p>
    <w:p w14:paraId="0A059E37" w14:textId="77777777" w:rsidR="00953B5B" w:rsidRPr="006F6412" w:rsidRDefault="00953B5B" w:rsidP="00953B5B">
      <w:pPr>
        <w:jc w:val="both"/>
      </w:pPr>
    </w:p>
    <w:p w14:paraId="1493670B" w14:textId="77777777" w:rsidR="00953B5B" w:rsidRPr="006F6412" w:rsidRDefault="00953B5B" w:rsidP="00953B5B">
      <w:pPr>
        <w:jc w:val="both"/>
        <w:rPr>
          <w:b/>
        </w:rPr>
      </w:pPr>
      <w:r w:rsidRPr="006F6412">
        <w:rPr>
          <w:b/>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953B5B" w:rsidRPr="006F6412" w14:paraId="6796A1FE" w14:textId="77777777" w:rsidTr="00161C0D">
        <w:tc>
          <w:tcPr>
            <w:tcW w:w="8805" w:type="dxa"/>
            <w:gridSpan w:val="4"/>
          </w:tcPr>
          <w:p w14:paraId="75E4DA46" w14:textId="77777777" w:rsidR="00953B5B" w:rsidRPr="006F6412" w:rsidRDefault="00953B5B" w:rsidP="00161C0D">
            <w:r w:rsidRPr="006F6412">
              <w:rPr>
                <w:color w:val="000000"/>
              </w:rPr>
              <w:t xml:space="preserve">Exerciţiul financiar de referinţă: </w:t>
            </w:r>
            <w:sdt>
              <w:sdtPr>
                <w:id w:val="1251161001"/>
                <w:placeholder>
                  <w:docPart w:val="1C224CD447B44938B084E9B96CAEBFF3"/>
                </w:placeholder>
                <w:showingPlcHdr/>
                <w:text/>
              </w:sdtPr>
              <w:sdtContent>
                <w:r w:rsidRPr="006F6412">
                  <w:rPr>
                    <w:shd w:val="clear" w:color="auto" w:fill="BDD6EE" w:themeFill="accent1" w:themeFillTint="66"/>
                    <w:lang w:val="en-US"/>
                  </w:rPr>
                  <w:t>[Anul fiscal</w:t>
                </w:r>
                <w:r w:rsidRPr="006F6412">
                  <w:rPr>
                    <w:rStyle w:val="PlaceholderText"/>
                    <w:shd w:val="clear" w:color="auto" w:fill="BDD6EE" w:themeFill="accent1" w:themeFillTint="66"/>
                  </w:rPr>
                  <w:t>]</w:t>
                </w:r>
              </w:sdtContent>
            </w:sdt>
          </w:p>
        </w:tc>
      </w:tr>
      <w:tr w:rsidR="00953B5B" w:rsidRPr="006F6412" w14:paraId="7CE0CC60" w14:textId="77777777" w:rsidTr="00161C0D">
        <w:tc>
          <w:tcPr>
            <w:tcW w:w="3405" w:type="dxa"/>
          </w:tcPr>
          <w:p w14:paraId="18D18323" w14:textId="77777777" w:rsidR="00953B5B" w:rsidRPr="006F6412" w:rsidRDefault="00953B5B" w:rsidP="00161C0D">
            <w:pPr>
              <w:pStyle w:val="Header"/>
            </w:pPr>
            <w:r w:rsidRPr="006F6412">
              <w:t> </w:t>
            </w:r>
          </w:p>
        </w:tc>
        <w:tc>
          <w:tcPr>
            <w:tcW w:w="1800" w:type="dxa"/>
            <w:vAlign w:val="center"/>
          </w:tcPr>
          <w:p w14:paraId="38A0A4D7" w14:textId="77777777" w:rsidR="00953B5B" w:rsidRPr="006F6412" w:rsidRDefault="00953B5B" w:rsidP="00161C0D">
            <w:pPr>
              <w:jc w:val="center"/>
            </w:pPr>
            <w:r w:rsidRPr="006F6412">
              <w:t>Numărul mediu anual de salariaţi</w:t>
            </w:r>
            <w:r w:rsidRPr="006F6412">
              <w:rPr>
                <w:rStyle w:val="FootnoteReference"/>
              </w:rPr>
              <w:footnoteReference w:id="9"/>
            </w:r>
          </w:p>
        </w:tc>
        <w:tc>
          <w:tcPr>
            <w:tcW w:w="1800" w:type="dxa"/>
            <w:vAlign w:val="center"/>
          </w:tcPr>
          <w:p w14:paraId="05E09EC1" w14:textId="77777777" w:rsidR="00953B5B" w:rsidRPr="006F6412" w:rsidRDefault="00953B5B" w:rsidP="00161C0D">
            <w:pPr>
              <w:jc w:val="center"/>
            </w:pPr>
            <w:r w:rsidRPr="006F6412">
              <w:t>Cifra de afaceri anuală netă</w:t>
            </w:r>
            <w:r w:rsidRPr="006F6412">
              <w:br/>
              <w:t>(lei)</w:t>
            </w:r>
          </w:p>
        </w:tc>
        <w:tc>
          <w:tcPr>
            <w:tcW w:w="1800" w:type="dxa"/>
            <w:vAlign w:val="center"/>
          </w:tcPr>
          <w:p w14:paraId="15371301" w14:textId="77777777" w:rsidR="00953B5B" w:rsidRPr="006F6412" w:rsidRDefault="00953B5B" w:rsidP="00161C0D">
            <w:pPr>
              <w:jc w:val="center"/>
            </w:pPr>
            <w:r w:rsidRPr="006F6412">
              <w:t>Active totale</w:t>
            </w:r>
            <w:r w:rsidRPr="006F6412">
              <w:br/>
              <w:t>(lei)</w:t>
            </w:r>
          </w:p>
        </w:tc>
      </w:tr>
      <w:tr w:rsidR="00953B5B" w:rsidRPr="006F6412" w14:paraId="3DB29FA4" w14:textId="77777777" w:rsidTr="00161C0D">
        <w:tc>
          <w:tcPr>
            <w:tcW w:w="3405" w:type="dxa"/>
          </w:tcPr>
          <w:p w14:paraId="570D75DC" w14:textId="77777777" w:rsidR="00953B5B" w:rsidRPr="006F6412" w:rsidRDefault="00953B5B" w:rsidP="00161C0D">
            <w:pPr>
              <w:jc w:val="right"/>
              <w:rPr>
                <w:b/>
                <w:bCs/>
              </w:rPr>
            </w:pPr>
            <w:r w:rsidRPr="006F6412">
              <w:rPr>
                <w:b/>
                <w:bCs/>
              </w:rPr>
              <w:t>TOTAL:</w:t>
            </w:r>
          </w:p>
        </w:tc>
        <w:tc>
          <w:tcPr>
            <w:tcW w:w="1800" w:type="dxa"/>
          </w:tcPr>
          <w:p w14:paraId="3A6F63D8" w14:textId="77777777" w:rsidR="00953B5B" w:rsidRPr="006F6412" w:rsidRDefault="0011006E" w:rsidP="00161C0D">
            <w:pPr>
              <w:jc w:val="center"/>
            </w:pPr>
            <w:sdt>
              <w:sdtPr>
                <w:id w:val="1257407974"/>
                <w:placeholder>
                  <w:docPart w:val="80FAF451B29F4BDFA718D0E2783D2730"/>
                </w:placeholder>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800" w:type="dxa"/>
          </w:tcPr>
          <w:p w14:paraId="5E563706" w14:textId="77777777" w:rsidR="00953B5B" w:rsidRPr="006F6412" w:rsidRDefault="0011006E" w:rsidP="00161C0D">
            <w:pPr>
              <w:jc w:val="center"/>
            </w:pPr>
            <w:sdt>
              <w:sdtPr>
                <w:id w:val="477883908"/>
                <w:placeholder>
                  <w:docPart w:val="DADAE8746BDD4CDB867AB502241CA68F"/>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1800" w:type="dxa"/>
          </w:tcPr>
          <w:p w14:paraId="2C89CE0D" w14:textId="77777777" w:rsidR="00953B5B" w:rsidRPr="006F6412" w:rsidRDefault="0011006E" w:rsidP="00161C0D">
            <w:pPr>
              <w:jc w:val="center"/>
            </w:pPr>
            <w:sdt>
              <w:sdtPr>
                <w:id w:val="1930388745"/>
                <w:placeholder>
                  <w:docPart w:val="ADD1CA1237DC44129BAAB6329F0073DC"/>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bl>
    <w:p w14:paraId="08A32508" w14:textId="77777777" w:rsidR="00953B5B" w:rsidRPr="006F6412" w:rsidRDefault="00953B5B" w:rsidP="00953B5B">
      <w:pPr>
        <w:jc w:val="both"/>
      </w:pPr>
      <w:r w:rsidRPr="006F6412">
        <w:rPr>
          <w:b/>
          <w:bCs/>
        </w:rPr>
        <w:t>NOTĂ:</w:t>
      </w:r>
      <w:r w:rsidRPr="006F6412">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75D05E33" w14:textId="77777777" w:rsidR="00953B5B" w:rsidRPr="006F6412" w:rsidRDefault="00953B5B" w:rsidP="00953B5B">
      <w:pPr>
        <w:jc w:val="both"/>
        <w:outlineLvl w:val="0"/>
        <w:rPr>
          <w:b/>
        </w:rPr>
      </w:pPr>
    </w:p>
    <w:p w14:paraId="55BAB081" w14:textId="77777777" w:rsidR="00953B5B" w:rsidRPr="006F6412" w:rsidRDefault="00953B5B" w:rsidP="00953B5B">
      <w:pPr>
        <w:jc w:val="both"/>
        <w:outlineLvl w:val="0"/>
        <w:rPr>
          <w:b/>
        </w:rPr>
      </w:pPr>
      <w:r w:rsidRPr="006F6412">
        <w:rPr>
          <w:b/>
        </w:rPr>
        <w:t>3. Calculul proporţional</w:t>
      </w:r>
    </w:p>
    <w:p w14:paraId="761226F1" w14:textId="77777777" w:rsidR="00953B5B" w:rsidRPr="006F6412" w:rsidRDefault="00953B5B" w:rsidP="00953B5B">
      <w:pPr>
        <w:numPr>
          <w:ilvl w:val="0"/>
          <w:numId w:val="18"/>
        </w:numPr>
        <w:spacing w:before="120" w:after="120"/>
        <w:jc w:val="both"/>
      </w:pPr>
      <w:r w:rsidRPr="006F6412">
        <w:t>Indicaţi exact proporţia deţinută</w:t>
      </w:r>
      <w:r w:rsidRPr="006F6412">
        <w:rPr>
          <w:rStyle w:val="FootnoteReference"/>
        </w:rPr>
        <w:footnoteReference w:id="10"/>
      </w:r>
      <w:r w:rsidRPr="006F6412">
        <w:t xml:space="preserve"> de întreprinderea solicitantă (sau de întreprinderea legată prin intermediul căreia se stabileşte legătura de parteneriat), în întreprinderea parteneră la care se referă această fişă: </w:t>
      </w:r>
      <w:sdt>
        <w:sdtPr>
          <w:id w:val="-1508133504"/>
          <w:placeholder>
            <w:docPart w:val="89E8F7643DE543A08E746715910634BC"/>
          </w:placeholder>
          <w:showingPlcHdr/>
          <w:text/>
        </w:sdtPr>
        <w:sdtContent>
          <w:r w:rsidRPr="006F6412">
            <w:rPr>
              <w:shd w:val="clear" w:color="auto" w:fill="BDD6EE" w:themeFill="accent1" w:themeFillTint="66"/>
              <w:lang w:val="en-US"/>
            </w:rPr>
            <w:t>[00,00</w:t>
          </w:r>
          <w:r w:rsidRPr="006F6412">
            <w:rPr>
              <w:rStyle w:val="PlaceholderText"/>
              <w:shd w:val="clear" w:color="auto" w:fill="BDD6EE" w:themeFill="accent1" w:themeFillTint="66"/>
            </w:rPr>
            <w:t>]</w:t>
          </w:r>
        </w:sdtContent>
      </w:sdt>
      <w:r w:rsidRPr="006F6412">
        <w:rPr>
          <w:b/>
        </w:rPr>
        <w:t xml:space="preserve">  %</w:t>
      </w:r>
    </w:p>
    <w:p w14:paraId="316CE2D6" w14:textId="77777777" w:rsidR="00953B5B" w:rsidRPr="006F6412" w:rsidRDefault="00953B5B" w:rsidP="00953B5B">
      <w:pPr>
        <w:ind w:left="708"/>
        <w:jc w:val="both"/>
      </w:pPr>
      <w:r w:rsidRPr="006F6412">
        <w:t xml:space="preserve">Indicaţi, de asemenea, proporţia deţinută de întreprinderea parteneră, la care se referă această fişă, din capitalul social al întreprinderii solicitante (sau în întreprinderea legată) : </w:t>
      </w:r>
      <w:sdt>
        <w:sdtPr>
          <w:id w:val="2073002339"/>
          <w:placeholder>
            <w:docPart w:val="4063F4A7802F42C6A261C2FDA34C91DA"/>
          </w:placeholder>
          <w:showingPlcHdr/>
          <w:text/>
        </w:sdtPr>
        <w:sdtContent>
          <w:r w:rsidRPr="006F6412">
            <w:rPr>
              <w:shd w:val="clear" w:color="auto" w:fill="BDD6EE" w:themeFill="accent1" w:themeFillTint="66"/>
              <w:lang w:val="en-US"/>
            </w:rPr>
            <w:t>[00,00</w:t>
          </w:r>
          <w:r w:rsidRPr="006F6412">
            <w:rPr>
              <w:rStyle w:val="PlaceholderText"/>
              <w:shd w:val="clear" w:color="auto" w:fill="BDD6EE" w:themeFill="accent1" w:themeFillTint="66"/>
            </w:rPr>
            <w:t>]</w:t>
          </w:r>
        </w:sdtContent>
      </w:sdt>
      <w:r w:rsidRPr="006F6412">
        <w:rPr>
          <w:b/>
        </w:rPr>
        <w:t xml:space="preserve">  %</w:t>
      </w:r>
    </w:p>
    <w:p w14:paraId="39470C2D" w14:textId="77777777" w:rsidR="00953B5B" w:rsidRPr="006F6412" w:rsidRDefault="00953B5B" w:rsidP="00953B5B">
      <w:pPr>
        <w:numPr>
          <w:ilvl w:val="0"/>
          <w:numId w:val="18"/>
        </w:numPr>
        <w:spacing w:before="120" w:after="120"/>
        <w:jc w:val="both"/>
      </w:pPr>
      <w:r w:rsidRPr="006F6412">
        <w:t>Introduceţi în tabelul de mai jos rezultatul calculului proporţional obţinut prin aplicarea celui mai mare dintre procentele la care se face referire la lit. a) la datele introduse în tabelul de la pct. 2 de mai sus.</w:t>
      </w:r>
    </w:p>
    <w:p w14:paraId="75AAEB6B" w14:textId="77777777" w:rsidR="00953B5B" w:rsidRPr="006F6412" w:rsidRDefault="00953B5B" w:rsidP="00953B5B">
      <w:pPr>
        <w:pStyle w:val="Heading4"/>
        <w:spacing w:before="0"/>
        <w:rPr>
          <w:rFonts w:ascii="Times New Roman" w:hAnsi="Times New Roman" w:cs="Times New Roman"/>
        </w:rPr>
      </w:pPr>
      <w:bookmarkStart w:id="15" w:name="do|axI^1|caII|spII.|pt3|lib|pa1"/>
    </w:p>
    <w:bookmarkEnd w:id="15"/>
    <w:p w14:paraId="3916563E" w14:textId="77777777" w:rsidR="00953B5B" w:rsidRPr="006F6412" w:rsidRDefault="00953B5B" w:rsidP="00953B5B">
      <w:pPr>
        <w:pStyle w:val="Heading4"/>
        <w:spacing w:before="0"/>
        <w:rPr>
          <w:rFonts w:ascii="Times New Roman" w:hAnsi="Times New Roman" w:cs="Times New Roman"/>
        </w:rPr>
      </w:pPr>
      <w:r w:rsidRPr="006F6412">
        <w:rPr>
          <w:rFonts w:ascii="Times New Roman" w:hAnsi="Times New Roman" w:cs="Times New Roman"/>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953B5B" w:rsidRPr="006F6412" w14:paraId="7300E661" w14:textId="77777777" w:rsidTr="00161C0D">
        <w:tc>
          <w:tcPr>
            <w:tcW w:w="2143" w:type="pct"/>
          </w:tcPr>
          <w:p w14:paraId="28F7516E" w14:textId="77777777" w:rsidR="00953B5B" w:rsidRPr="006F6412" w:rsidRDefault="00953B5B" w:rsidP="00161C0D">
            <w:pPr>
              <w:pStyle w:val="Glosar"/>
              <w:spacing w:before="0" w:after="0"/>
              <w:rPr>
                <w:rFonts w:ascii="Times New Roman" w:hAnsi="Times New Roman"/>
                <w:bCs/>
                <w:sz w:val="24"/>
              </w:rPr>
            </w:pPr>
            <w:r w:rsidRPr="006F6412">
              <w:rPr>
                <w:rFonts w:ascii="Times New Roman" w:hAnsi="Times New Roman"/>
                <w:bCs/>
                <w:sz w:val="24"/>
              </w:rPr>
              <w:t xml:space="preserve">Procent: </w:t>
            </w:r>
            <w:sdt>
              <w:sdtPr>
                <w:rPr>
                  <w:rFonts w:ascii="Times New Roman" w:hAnsi="Times New Roman"/>
                  <w:sz w:val="24"/>
                </w:rPr>
                <w:id w:val="1714232192"/>
                <w:placeholder>
                  <w:docPart w:val="395C4B41BF6B4C02AA909BB59D945CAB"/>
                </w:placeholder>
                <w:showingPlcHdr/>
                <w:text/>
              </w:sdtPr>
              <w:sdtContent>
                <w:r w:rsidRPr="006F6412">
                  <w:rPr>
                    <w:rFonts w:ascii="Times New Roman" w:hAnsi="Times New Roman"/>
                    <w:sz w:val="24"/>
                    <w:shd w:val="clear" w:color="auto" w:fill="BDD6EE" w:themeFill="accent1" w:themeFillTint="66"/>
                    <w:lang w:val="en-US"/>
                  </w:rPr>
                  <w:t>[00,00</w:t>
                </w:r>
                <w:r w:rsidRPr="006F6412">
                  <w:rPr>
                    <w:rStyle w:val="PlaceholderText"/>
                    <w:rFonts w:ascii="Times New Roman" w:hAnsi="Times New Roman"/>
                    <w:sz w:val="24"/>
                    <w:shd w:val="clear" w:color="auto" w:fill="BDD6EE" w:themeFill="accent1" w:themeFillTint="66"/>
                  </w:rPr>
                  <w:t>]</w:t>
                </w:r>
              </w:sdtContent>
            </w:sdt>
            <w:r w:rsidRPr="006F6412">
              <w:rPr>
                <w:rFonts w:ascii="Times New Roman" w:hAnsi="Times New Roman"/>
                <w:b w:val="0"/>
                <w:sz w:val="24"/>
              </w:rPr>
              <w:t xml:space="preserve">  </w:t>
            </w:r>
            <w:r w:rsidRPr="006F6412">
              <w:rPr>
                <w:rFonts w:ascii="Times New Roman" w:hAnsi="Times New Roman"/>
                <w:sz w:val="24"/>
              </w:rPr>
              <w:t>%</w:t>
            </w:r>
          </w:p>
        </w:tc>
        <w:tc>
          <w:tcPr>
            <w:tcW w:w="993" w:type="pct"/>
            <w:vAlign w:val="center"/>
          </w:tcPr>
          <w:p w14:paraId="32FBB8B0" w14:textId="77777777" w:rsidR="00953B5B" w:rsidRPr="006F6412" w:rsidRDefault="00953B5B" w:rsidP="00161C0D">
            <w:pPr>
              <w:jc w:val="center"/>
            </w:pPr>
            <w:r w:rsidRPr="006F6412">
              <w:t>Numărul mediu anual de salariaţi</w:t>
            </w:r>
          </w:p>
        </w:tc>
        <w:tc>
          <w:tcPr>
            <w:tcW w:w="993" w:type="pct"/>
            <w:vAlign w:val="center"/>
          </w:tcPr>
          <w:p w14:paraId="7DE8F59A" w14:textId="77777777" w:rsidR="00953B5B" w:rsidRPr="006F6412" w:rsidRDefault="00953B5B" w:rsidP="00161C0D">
            <w:pPr>
              <w:jc w:val="center"/>
            </w:pPr>
            <w:r w:rsidRPr="006F6412">
              <w:t>Cifra de afaceri anuală netă</w:t>
            </w:r>
            <w:r w:rsidRPr="006F6412">
              <w:br/>
              <w:t>(lei)</w:t>
            </w:r>
          </w:p>
        </w:tc>
        <w:tc>
          <w:tcPr>
            <w:tcW w:w="871" w:type="pct"/>
            <w:vAlign w:val="center"/>
          </w:tcPr>
          <w:p w14:paraId="6D230197" w14:textId="77777777" w:rsidR="00953B5B" w:rsidRPr="006F6412" w:rsidRDefault="00953B5B" w:rsidP="00161C0D">
            <w:pPr>
              <w:jc w:val="center"/>
            </w:pPr>
            <w:r w:rsidRPr="006F6412">
              <w:t>Active totale</w:t>
            </w:r>
            <w:r w:rsidRPr="006F6412">
              <w:rPr>
                <w:vertAlign w:val="superscript"/>
              </w:rPr>
              <w:br/>
            </w:r>
            <w:r w:rsidRPr="006F6412">
              <w:t>(lei)</w:t>
            </w:r>
          </w:p>
        </w:tc>
      </w:tr>
      <w:tr w:rsidR="00953B5B" w:rsidRPr="006F6412" w14:paraId="38BEBE07" w14:textId="77777777" w:rsidTr="00161C0D">
        <w:tc>
          <w:tcPr>
            <w:tcW w:w="2143" w:type="pct"/>
          </w:tcPr>
          <w:p w14:paraId="04930011" w14:textId="77777777" w:rsidR="00953B5B" w:rsidRPr="006F6412" w:rsidRDefault="00953B5B" w:rsidP="00161C0D">
            <w:r w:rsidRPr="006F6412">
              <w:t>Valoare rezultată în urma aplicării celui mai mare procent la datele introduse în tabelul de la pct. 2</w:t>
            </w:r>
          </w:p>
        </w:tc>
        <w:tc>
          <w:tcPr>
            <w:tcW w:w="993" w:type="pct"/>
          </w:tcPr>
          <w:p w14:paraId="16764426" w14:textId="77777777" w:rsidR="00953B5B" w:rsidRPr="006F6412" w:rsidRDefault="0011006E" w:rsidP="00161C0D">
            <w:pPr>
              <w:jc w:val="center"/>
            </w:pPr>
            <w:sdt>
              <w:sdtPr>
                <w:id w:val="578016005"/>
                <w:placeholder>
                  <w:docPart w:val="A7B90115D2144C63981E217AC942992C"/>
                </w:placeholder>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993" w:type="pct"/>
          </w:tcPr>
          <w:p w14:paraId="52213394" w14:textId="77777777" w:rsidR="00953B5B" w:rsidRPr="006F6412" w:rsidRDefault="0011006E" w:rsidP="00161C0D">
            <w:pPr>
              <w:jc w:val="center"/>
            </w:pPr>
            <w:sdt>
              <w:sdtPr>
                <w:id w:val="-747196780"/>
                <w:placeholder>
                  <w:docPart w:val="E1EB10EDB1D24DD78855A2A72C5A2E94"/>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71" w:type="pct"/>
          </w:tcPr>
          <w:p w14:paraId="5EC4A36F" w14:textId="77777777" w:rsidR="00953B5B" w:rsidRPr="006F6412" w:rsidRDefault="0011006E" w:rsidP="00161C0D">
            <w:pPr>
              <w:jc w:val="center"/>
            </w:pPr>
            <w:sdt>
              <w:sdtPr>
                <w:id w:val="-1008144703"/>
                <w:placeholder>
                  <w:docPart w:val="B061837565EB41FF9D0CD71A2279477D"/>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bl>
    <w:p w14:paraId="088CF12E" w14:textId="77777777" w:rsidR="00953B5B" w:rsidRPr="006F6412" w:rsidRDefault="00953B5B" w:rsidP="00953B5B">
      <w:pPr>
        <w:jc w:val="both"/>
      </w:pPr>
      <w:r w:rsidRPr="006F6412">
        <w:t>Aceste date se vor introduce în Tabelul A din Anexa A.</w:t>
      </w:r>
    </w:p>
    <w:p w14:paraId="220D3500" w14:textId="77777777" w:rsidR="00953B5B" w:rsidRPr="006F6412" w:rsidRDefault="00953B5B" w:rsidP="00953B5B">
      <w:pPr>
        <w:pStyle w:val="Heading3"/>
        <w:rPr>
          <w:szCs w:val="24"/>
        </w:rPr>
      </w:pPr>
      <w:r w:rsidRPr="006F6412">
        <w:rPr>
          <w:szCs w:val="24"/>
        </w:rPr>
        <w:br w:type="page"/>
      </w:r>
      <w:r w:rsidRPr="006F6412">
        <w:rPr>
          <w:szCs w:val="24"/>
        </w:rPr>
        <w:lastRenderedPageBreak/>
        <w:t xml:space="preserve">Anexa B. </w:t>
      </w:r>
    </w:p>
    <w:p w14:paraId="6FB6F8D2" w14:textId="77777777" w:rsidR="00953B5B" w:rsidRPr="006F6412" w:rsidRDefault="00953B5B" w:rsidP="00953B5B">
      <w:pPr>
        <w:pStyle w:val="Heading3"/>
        <w:rPr>
          <w:szCs w:val="24"/>
        </w:rPr>
      </w:pPr>
      <w:r w:rsidRPr="006F6412">
        <w:rPr>
          <w:szCs w:val="24"/>
        </w:rPr>
        <w:t xml:space="preserve">Întreprinderi legate </w:t>
      </w:r>
    </w:p>
    <w:p w14:paraId="5974767D" w14:textId="77777777" w:rsidR="00953B5B" w:rsidRPr="006F6412" w:rsidRDefault="00953B5B" w:rsidP="00953B5B">
      <w:pPr>
        <w:jc w:val="both"/>
      </w:pPr>
    </w:p>
    <w:p w14:paraId="63F29052" w14:textId="77777777" w:rsidR="00953B5B" w:rsidRPr="006F6412" w:rsidRDefault="00953B5B" w:rsidP="00953B5B">
      <w:pPr>
        <w:pStyle w:val="Heading4"/>
        <w:rPr>
          <w:rFonts w:ascii="Times New Roman" w:hAnsi="Times New Roman" w:cs="Times New Roman"/>
        </w:rPr>
      </w:pPr>
      <w:r w:rsidRPr="006F6412">
        <w:rPr>
          <w:rFonts w:ascii="Times New Roman" w:hAnsi="Times New Roman" w:cs="Times New Roman"/>
        </w:rPr>
        <w:t>A) Determinarea situaţiei aplicabile întreprinderii solicitante</w:t>
      </w:r>
    </w:p>
    <w:p w14:paraId="6B977DBE" w14:textId="77777777" w:rsidR="00953B5B" w:rsidRPr="006F6412" w:rsidRDefault="0011006E" w:rsidP="00953B5B">
      <w:sdt>
        <w:sdtPr>
          <w:rPr>
            <w:b/>
          </w:rPr>
          <w:id w:val="-34119539"/>
          <w14:checkbox>
            <w14:checked w14:val="0"/>
            <w14:checkedState w14:val="2612" w14:font="MS Gothic"/>
            <w14:uncheckedState w14:val="2610" w14:font="MS Gothic"/>
          </w14:checkbox>
        </w:sdtPr>
        <w:sdtContent>
          <w:r w:rsidR="00953B5B" w:rsidRPr="006F6412">
            <w:rPr>
              <w:rFonts w:ascii="MS Mincho" w:eastAsia="MS Mincho" w:hAnsi="MS Mincho" w:cs="MS Mincho" w:hint="eastAsia"/>
              <w:b/>
            </w:rPr>
            <w:t>☐</w:t>
          </w:r>
        </w:sdtContent>
      </w:sdt>
      <w:r w:rsidR="00953B5B" w:rsidRPr="006F6412">
        <w:rPr>
          <w:b/>
        </w:rPr>
        <w:t xml:space="preserve"> Cazul 1: </w:t>
      </w:r>
      <w:r w:rsidR="00953B5B" w:rsidRPr="006F6412">
        <w:t xml:space="preserve">Întreprinderea solicitantă ţine situaţii financiare anuale consolidate sau este inclusă în situaţiile financiare anuale consolidate ale unei alte întreprinderi (se va completa </w:t>
      </w:r>
      <w:r w:rsidR="00953B5B" w:rsidRPr="006F6412">
        <w:rPr>
          <w:b/>
          <w:bCs/>
        </w:rPr>
        <w:t>tabelul B1</w:t>
      </w:r>
      <w:r w:rsidR="00953B5B" w:rsidRPr="006F6412">
        <w:t>).</w:t>
      </w:r>
    </w:p>
    <w:p w14:paraId="2DBFC7B4" w14:textId="77777777" w:rsidR="00953B5B" w:rsidRPr="006F6412" w:rsidRDefault="0011006E" w:rsidP="00953B5B">
      <w:sdt>
        <w:sdtPr>
          <w:rPr>
            <w:b/>
          </w:rPr>
          <w:id w:val="1656798718"/>
          <w14:checkbox>
            <w14:checked w14:val="0"/>
            <w14:checkedState w14:val="2612" w14:font="MS Gothic"/>
            <w14:uncheckedState w14:val="2610" w14:font="MS Gothic"/>
          </w14:checkbox>
        </w:sdtPr>
        <w:sdtContent>
          <w:r w:rsidR="00953B5B" w:rsidRPr="006F6412">
            <w:rPr>
              <w:rFonts w:ascii="MS Mincho" w:eastAsia="MS Mincho" w:hAnsi="MS Mincho" w:cs="MS Mincho" w:hint="eastAsia"/>
              <w:b/>
            </w:rPr>
            <w:t>☐</w:t>
          </w:r>
        </w:sdtContent>
      </w:sdt>
      <w:r w:rsidR="00953B5B" w:rsidRPr="006F6412">
        <w:rPr>
          <w:b/>
        </w:rPr>
        <w:t xml:space="preserve"> Cazul 2: </w:t>
      </w:r>
      <w:r w:rsidR="00953B5B" w:rsidRPr="006F6412">
        <w:t xml:space="preserve">Întreprinderea solicitantă sau una ori mai multe întreprinderi legate nu întocmeşte/ întocmesc ori nu este/nu sunt inclusă/incluse în situaţiile financiare anuale consolidate (se va completa </w:t>
      </w:r>
      <w:r w:rsidR="00953B5B" w:rsidRPr="006F6412">
        <w:rPr>
          <w:b/>
          <w:bCs/>
        </w:rPr>
        <w:t>tabelul B2</w:t>
      </w:r>
      <w:r w:rsidR="00953B5B" w:rsidRPr="006F6412">
        <w:t>).</w:t>
      </w:r>
    </w:p>
    <w:p w14:paraId="315D0A9A" w14:textId="77777777" w:rsidR="00953B5B" w:rsidRPr="006F6412" w:rsidRDefault="00953B5B" w:rsidP="00953B5B">
      <w:pPr>
        <w:ind w:left="900"/>
      </w:pPr>
      <w:r w:rsidRPr="006F6412">
        <w:rPr>
          <w:b/>
          <w:bCs/>
        </w:rPr>
        <w:t>NOTĂ:</w:t>
      </w:r>
      <w:r w:rsidRPr="006F6412">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14:paraId="596C70FD" w14:textId="77777777" w:rsidR="00953B5B" w:rsidRPr="006F6412" w:rsidRDefault="00953B5B" w:rsidP="00953B5B">
      <w:pPr>
        <w:pStyle w:val="Heading4"/>
        <w:rPr>
          <w:rFonts w:ascii="Times New Roman" w:hAnsi="Times New Roman" w:cs="Times New Roman"/>
        </w:rPr>
      </w:pPr>
    </w:p>
    <w:p w14:paraId="303778D8" w14:textId="77777777" w:rsidR="00953B5B" w:rsidRPr="006F6412" w:rsidRDefault="00953B5B" w:rsidP="00953B5B">
      <w:pPr>
        <w:pStyle w:val="Heading4"/>
        <w:rPr>
          <w:rFonts w:ascii="Times New Roman" w:hAnsi="Times New Roman" w:cs="Times New Roman"/>
        </w:rPr>
      </w:pPr>
      <w:r w:rsidRPr="006F6412">
        <w:rPr>
          <w:rFonts w:ascii="Times New Roman" w:hAnsi="Times New Roman" w:cs="Times New Roman"/>
        </w:rPr>
        <w:t>B) Metode de calcul pe fiecare caz</w:t>
      </w:r>
    </w:p>
    <w:p w14:paraId="5B23D5A0" w14:textId="77777777" w:rsidR="00953B5B" w:rsidRPr="006F6412" w:rsidRDefault="00953B5B" w:rsidP="00953B5B">
      <w:pPr>
        <w:jc w:val="both"/>
        <w:rPr>
          <w:bCs/>
        </w:rPr>
      </w:pPr>
      <w:r w:rsidRPr="006F6412">
        <w:rPr>
          <w:b/>
        </w:rPr>
        <w:t xml:space="preserve">Cazul 1 – </w:t>
      </w:r>
      <w:r w:rsidRPr="006F6412">
        <w:rPr>
          <w:bCs/>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953B5B" w:rsidRPr="006F6412" w14:paraId="438C6080" w14:textId="77777777" w:rsidTr="00161C0D">
        <w:tc>
          <w:tcPr>
            <w:tcW w:w="2244" w:type="pct"/>
          </w:tcPr>
          <w:p w14:paraId="08C74F31" w14:textId="77777777" w:rsidR="00953B5B" w:rsidRPr="006F6412" w:rsidRDefault="00953B5B" w:rsidP="00161C0D">
            <w:bookmarkStart w:id="16" w:name="do|axI^1|caII|spIV.|pt1|pa2"/>
            <w:r w:rsidRPr="006F6412">
              <w:t> </w:t>
            </w:r>
          </w:p>
        </w:tc>
        <w:tc>
          <w:tcPr>
            <w:tcW w:w="919" w:type="pct"/>
            <w:vAlign w:val="center"/>
          </w:tcPr>
          <w:p w14:paraId="6135CC23" w14:textId="77777777" w:rsidR="00953B5B" w:rsidRPr="006F6412" w:rsidRDefault="00953B5B" w:rsidP="00161C0D">
            <w:pPr>
              <w:jc w:val="center"/>
            </w:pPr>
            <w:r w:rsidRPr="006F6412">
              <w:t>Numărul mediu anual de salariaţi</w:t>
            </w:r>
            <w:r w:rsidRPr="006F6412">
              <w:rPr>
                <w:rStyle w:val="FootnoteReference"/>
              </w:rPr>
              <w:footnoteReference w:id="11"/>
            </w:r>
          </w:p>
        </w:tc>
        <w:tc>
          <w:tcPr>
            <w:tcW w:w="1022" w:type="pct"/>
            <w:vAlign w:val="center"/>
          </w:tcPr>
          <w:p w14:paraId="67E5438A" w14:textId="77777777" w:rsidR="00953B5B" w:rsidRPr="006F6412" w:rsidRDefault="00953B5B" w:rsidP="00161C0D">
            <w:pPr>
              <w:jc w:val="center"/>
            </w:pPr>
            <w:r w:rsidRPr="006F6412">
              <w:t>Cifra de afaceri anuală netă</w:t>
            </w:r>
            <w:r w:rsidRPr="006F6412">
              <w:br/>
              <w:t>(lei)</w:t>
            </w:r>
          </w:p>
        </w:tc>
        <w:tc>
          <w:tcPr>
            <w:tcW w:w="815" w:type="pct"/>
            <w:vAlign w:val="center"/>
          </w:tcPr>
          <w:p w14:paraId="615CE364" w14:textId="77777777" w:rsidR="00953B5B" w:rsidRPr="006F6412" w:rsidRDefault="00953B5B" w:rsidP="00161C0D">
            <w:pPr>
              <w:jc w:val="center"/>
            </w:pPr>
            <w:r w:rsidRPr="006F6412">
              <w:t>Active totale</w:t>
            </w:r>
            <w:r w:rsidRPr="006F6412">
              <w:br/>
              <w:t>(lei)</w:t>
            </w:r>
          </w:p>
        </w:tc>
      </w:tr>
      <w:tr w:rsidR="00953B5B" w:rsidRPr="006F6412" w14:paraId="327ADD08" w14:textId="77777777" w:rsidTr="00161C0D">
        <w:tc>
          <w:tcPr>
            <w:tcW w:w="2244" w:type="pct"/>
          </w:tcPr>
          <w:p w14:paraId="7B5EDAEC" w14:textId="77777777" w:rsidR="00953B5B" w:rsidRPr="006F6412" w:rsidRDefault="00953B5B" w:rsidP="00161C0D">
            <w:pPr>
              <w:pStyle w:val="Glosar"/>
              <w:spacing w:before="0" w:after="0"/>
              <w:jc w:val="right"/>
              <w:rPr>
                <w:rFonts w:ascii="Times New Roman" w:hAnsi="Times New Roman"/>
                <w:bCs/>
                <w:sz w:val="24"/>
              </w:rPr>
            </w:pPr>
            <w:r w:rsidRPr="006F6412">
              <w:rPr>
                <w:rFonts w:ascii="Times New Roman" w:hAnsi="Times New Roman"/>
                <w:bCs/>
                <w:sz w:val="24"/>
              </w:rPr>
              <w:t xml:space="preserve">Total: </w:t>
            </w:r>
          </w:p>
        </w:tc>
        <w:tc>
          <w:tcPr>
            <w:tcW w:w="919" w:type="pct"/>
          </w:tcPr>
          <w:p w14:paraId="01019A6E" w14:textId="77777777" w:rsidR="00953B5B" w:rsidRPr="006F6412" w:rsidRDefault="0011006E" w:rsidP="00161C0D">
            <w:pPr>
              <w:jc w:val="center"/>
            </w:pPr>
            <w:sdt>
              <w:sdtPr>
                <w:id w:val="467098402"/>
                <w:placeholder>
                  <w:docPart w:val="BC53F21A3DDD42EB987082DBB3EA5589"/>
                </w:placeholder>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022" w:type="pct"/>
          </w:tcPr>
          <w:p w14:paraId="358E29D4" w14:textId="77777777" w:rsidR="00953B5B" w:rsidRPr="006F6412" w:rsidRDefault="0011006E" w:rsidP="00161C0D">
            <w:pPr>
              <w:jc w:val="center"/>
            </w:pPr>
            <w:sdt>
              <w:sdtPr>
                <w:id w:val="-1971282542"/>
                <w:placeholder>
                  <w:docPart w:val="C9F45F2FDFAD4FD58330544821FB0B94"/>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15" w:type="pct"/>
          </w:tcPr>
          <w:p w14:paraId="29E788E1" w14:textId="77777777" w:rsidR="00953B5B" w:rsidRPr="006F6412" w:rsidRDefault="0011006E" w:rsidP="00161C0D">
            <w:pPr>
              <w:jc w:val="center"/>
            </w:pPr>
            <w:sdt>
              <w:sdtPr>
                <w:id w:val="1513794747"/>
                <w:placeholder>
                  <w:docPart w:val="CC723050EB2C42A2B6C5D49643D4AF31"/>
                </w:placeholder>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bl>
    <w:p w14:paraId="2E7E45B6" w14:textId="77777777" w:rsidR="00953B5B" w:rsidRPr="006F6412" w:rsidRDefault="00953B5B" w:rsidP="00953B5B">
      <w:pPr>
        <w:jc w:val="both"/>
      </w:pPr>
      <w:r w:rsidRPr="006F6412">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953B5B" w:rsidRPr="006F6412" w14:paraId="21F85E3D" w14:textId="77777777" w:rsidTr="00161C0D">
        <w:tc>
          <w:tcPr>
            <w:tcW w:w="8805" w:type="dxa"/>
            <w:gridSpan w:val="4"/>
          </w:tcPr>
          <w:p w14:paraId="3D452DBC" w14:textId="77777777" w:rsidR="00953B5B" w:rsidRPr="006F6412" w:rsidRDefault="00953B5B" w:rsidP="00161C0D">
            <w:pPr>
              <w:rPr>
                <w:b/>
                <w:bCs/>
              </w:rPr>
            </w:pPr>
            <w:r w:rsidRPr="006F6412">
              <w:rPr>
                <w:b/>
                <w:bCs/>
              </w:rPr>
              <w:t>Identificarea întreprinderilor incluse prin consolidare</w:t>
            </w:r>
          </w:p>
        </w:tc>
      </w:tr>
      <w:tr w:rsidR="00953B5B" w:rsidRPr="006F6412" w14:paraId="5E28999A" w14:textId="77777777" w:rsidTr="00161C0D">
        <w:tc>
          <w:tcPr>
            <w:tcW w:w="1965" w:type="dxa"/>
            <w:vAlign w:val="center"/>
          </w:tcPr>
          <w:p w14:paraId="504414F0" w14:textId="77777777" w:rsidR="00953B5B" w:rsidRPr="006F6412" w:rsidRDefault="00953B5B" w:rsidP="00161C0D">
            <w:pPr>
              <w:jc w:val="center"/>
            </w:pPr>
            <w:r w:rsidRPr="006F6412">
              <w:t>Întreprinderea legată</w:t>
            </w:r>
            <w:r w:rsidRPr="006F6412">
              <w:br/>
              <w:t>(denumire)</w:t>
            </w:r>
          </w:p>
        </w:tc>
        <w:tc>
          <w:tcPr>
            <w:tcW w:w="2160" w:type="dxa"/>
            <w:vAlign w:val="center"/>
          </w:tcPr>
          <w:p w14:paraId="5EE41FAA" w14:textId="77777777" w:rsidR="00953B5B" w:rsidRPr="006F6412" w:rsidRDefault="00953B5B" w:rsidP="00161C0D">
            <w:pPr>
              <w:jc w:val="center"/>
            </w:pPr>
            <w:r w:rsidRPr="006F6412">
              <w:t>Adresa sediului social</w:t>
            </w:r>
          </w:p>
        </w:tc>
        <w:tc>
          <w:tcPr>
            <w:tcW w:w="1980" w:type="dxa"/>
            <w:vAlign w:val="center"/>
          </w:tcPr>
          <w:p w14:paraId="709FACD9" w14:textId="77777777" w:rsidR="00953B5B" w:rsidRPr="006F6412" w:rsidRDefault="00953B5B" w:rsidP="00161C0D">
            <w:pPr>
              <w:jc w:val="center"/>
            </w:pPr>
            <w:r w:rsidRPr="006F6412">
              <w:t>Cod unic de înregistrare</w:t>
            </w:r>
          </w:p>
        </w:tc>
        <w:tc>
          <w:tcPr>
            <w:tcW w:w="2700" w:type="dxa"/>
            <w:vAlign w:val="center"/>
          </w:tcPr>
          <w:p w14:paraId="38B6F6D8" w14:textId="77777777" w:rsidR="00953B5B" w:rsidRPr="006F6412" w:rsidRDefault="00953B5B" w:rsidP="00161C0D">
            <w:pPr>
              <w:jc w:val="center"/>
            </w:pPr>
            <w:r w:rsidRPr="006F6412">
              <w:t>Numele şi prenumele preşedintelui consiliului de administraţie, director general sau echivalent</w:t>
            </w:r>
          </w:p>
        </w:tc>
      </w:tr>
      <w:tr w:rsidR="00953B5B" w:rsidRPr="006F6412" w14:paraId="0196A007" w14:textId="77777777" w:rsidTr="00161C0D">
        <w:tc>
          <w:tcPr>
            <w:tcW w:w="1965" w:type="dxa"/>
          </w:tcPr>
          <w:p w14:paraId="5699A0AE" w14:textId="77777777" w:rsidR="00953B5B" w:rsidRPr="006F6412" w:rsidRDefault="0011006E" w:rsidP="00161C0D">
            <w:sdt>
              <w:sdtPr>
                <w:id w:val="-1830744507"/>
                <w:placeholder>
                  <w:docPart w:val="FFC0E1F6F0D347FF97FFB97E0FBE4B4A"/>
                </w:placeholder>
                <w:showingPlcHdr/>
                <w:text w:multiLine="1"/>
              </w:sdt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2160" w:type="dxa"/>
          </w:tcPr>
          <w:p w14:paraId="5EB61717" w14:textId="77777777" w:rsidR="00953B5B" w:rsidRPr="006F6412" w:rsidRDefault="00953B5B" w:rsidP="00161C0D">
            <w:r w:rsidRPr="006F6412">
              <w:t> </w:t>
            </w:r>
            <w:sdt>
              <w:sdtPr>
                <w:id w:val="-2140558504"/>
                <w:placeholder>
                  <w:docPart w:val="3A54040886874FBDAA1F3E878DB90725"/>
                </w:placeholder>
                <w:showingPlcHdr/>
                <w:text w:multiLine="1"/>
              </w:sdtPr>
              <w:sdtContent>
                <w:r w:rsidRPr="006F6412">
                  <w:rPr>
                    <w:shd w:val="clear" w:color="auto" w:fill="BDD6EE" w:themeFill="accent1" w:themeFillTint="66"/>
                    <w:lang w:val="en-US"/>
                  </w:rPr>
                  <w:t>[Adresa</w:t>
                </w:r>
                <w:r w:rsidRPr="006F6412">
                  <w:rPr>
                    <w:rStyle w:val="PlaceholderText"/>
                    <w:shd w:val="clear" w:color="auto" w:fill="BDD6EE" w:themeFill="accent1" w:themeFillTint="66"/>
                  </w:rPr>
                  <w:t>]</w:t>
                </w:r>
              </w:sdtContent>
            </w:sdt>
            <w:r w:rsidRPr="006F6412">
              <w:rPr>
                <w:b/>
              </w:rPr>
              <w:t xml:space="preserve">  </w:t>
            </w:r>
          </w:p>
        </w:tc>
        <w:tc>
          <w:tcPr>
            <w:tcW w:w="1980" w:type="dxa"/>
          </w:tcPr>
          <w:p w14:paraId="0AA0AC12" w14:textId="77777777" w:rsidR="00953B5B" w:rsidRPr="006F6412" w:rsidRDefault="00953B5B" w:rsidP="00161C0D">
            <w:r w:rsidRPr="006F6412">
              <w:t> </w:t>
            </w:r>
            <w:sdt>
              <w:sdtPr>
                <w:id w:val="-703319032"/>
                <w:placeholder>
                  <w:docPart w:val="574BC240C48B4039BEC83DB2BF3E2B8E"/>
                </w:placeholder>
                <w:showingPlcHdr/>
                <w:text w:multiLine="1"/>
              </w:sdtPr>
              <w:sdtContent>
                <w:r w:rsidRPr="006F6412">
                  <w:rPr>
                    <w:shd w:val="clear" w:color="auto" w:fill="BDD6EE" w:themeFill="accent1" w:themeFillTint="66"/>
                    <w:lang w:val="en-US"/>
                  </w:rPr>
                  <w:t>[CUI</w:t>
                </w:r>
                <w:r w:rsidRPr="006F6412">
                  <w:rPr>
                    <w:rStyle w:val="PlaceholderText"/>
                    <w:shd w:val="clear" w:color="auto" w:fill="BDD6EE" w:themeFill="accent1" w:themeFillTint="66"/>
                  </w:rPr>
                  <w:t>]</w:t>
                </w:r>
              </w:sdtContent>
            </w:sdt>
            <w:r w:rsidRPr="006F6412">
              <w:rPr>
                <w:b/>
              </w:rPr>
              <w:t xml:space="preserve">  </w:t>
            </w:r>
          </w:p>
        </w:tc>
        <w:tc>
          <w:tcPr>
            <w:tcW w:w="2700" w:type="dxa"/>
          </w:tcPr>
          <w:p w14:paraId="50F5D26E" w14:textId="77777777" w:rsidR="00953B5B" w:rsidRPr="006F6412" w:rsidRDefault="00953B5B" w:rsidP="00161C0D">
            <w:r w:rsidRPr="006F6412">
              <w:t> </w:t>
            </w:r>
            <w:sdt>
              <w:sdtPr>
                <w:id w:val="-1201089934"/>
                <w:placeholder>
                  <w:docPart w:val="840871DC34EE4759A4456D109CDA0663"/>
                </w:placeholder>
                <w:showingPlcHdr/>
                <w:text w:multiLine="1"/>
              </w:sdtPr>
              <w:sdtContent>
                <w:r w:rsidRPr="006F6412">
                  <w:rPr>
                    <w:shd w:val="clear" w:color="auto" w:fill="BDD6EE" w:themeFill="accent1" w:themeFillTint="66"/>
                    <w:lang w:val="en-US"/>
                  </w:rPr>
                  <w:t>[Nume și prenume</w:t>
                </w:r>
                <w:r w:rsidRPr="006F6412">
                  <w:rPr>
                    <w:rStyle w:val="PlaceholderText"/>
                    <w:shd w:val="clear" w:color="auto" w:fill="BDD6EE" w:themeFill="accent1" w:themeFillTint="66"/>
                  </w:rPr>
                  <w:t>]</w:t>
                </w:r>
              </w:sdtContent>
            </w:sdt>
            <w:r w:rsidRPr="006F6412">
              <w:rPr>
                <w:b/>
              </w:rPr>
              <w:t xml:space="preserve">  </w:t>
            </w:r>
          </w:p>
        </w:tc>
      </w:tr>
      <w:tr w:rsidR="00953B5B" w:rsidRPr="006F6412" w14:paraId="15EB28AA" w14:textId="77777777" w:rsidTr="00161C0D">
        <w:tc>
          <w:tcPr>
            <w:tcW w:w="1965" w:type="dxa"/>
          </w:tcPr>
          <w:p w14:paraId="0A85ECC3" w14:textId="77777777" w:rsidR="00953B5B" w:rsidRPr="006F6412" w:rsidRDefault="0011006E" w:rsidP="00161C0D">
            <w:sdt>
              <w:sdtPr>
                <w:id w:val="-2097086567"/>
                <w:placeholder>
                  <w:docPart w:val="D8C170A891E244EEA8CFE4C68865AC52"/>
                </w:placeholder>
                <w:showingPlcHdr/>
                <w:text w:multiLine="1"/>
              </w:sdt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2160" w:type="dxa"/>
          </w:tcPr>
          <w:p w14:paraId="4ED89B81" w14:textId="77777777" w:rsidR="00953B5B" w:rsidRPr="006F6412" w:rsidRDefault="00953B5B" w:rsidP="00161C0D">
            <w:r w:rsidRPr="006F6412">
              <w:t> </w:t>
            </w:r>
            <w:sdt>
              <w:sdtPr>
                <w:id w:val="323251706"/>
                <w:placeholder>
                  <w:docPart w:val="2291C87663BD45C7A115437A40C48A20"/>
                </w:placeholder>
                <w:showingPlcHdr/>
                <w:text w:multiLine="1"/>
              </w:sdtPr>
              <w:sdtContent>
                <w:r w:rsidRPr="006F6412">
                  <w:rPr>
                    <w:shd w:val="clear" w:color="auto" w:fill="BDD6EE" w:themeFill="accent1" w:themeFillTint="66"/>
                    <w:lang w:val="en-US"/>
                  </w:rPr>
                  <w:t>[Adresa</w:t>
                </w:r>
                <w:r w:rsidRPr="006F6412">
                  <w:rPr>
                    <w:rStyle w:val="PlaceholderText"/>
                    <w:shd w:val="clear" w:color="auto" w:fill="BDD6EE" w:themeFill="accent1" w:themeFillTint="66"/>
                  </w:rPr>
                  <w:t>]</w:t>
                </w:r>
              </w:sdtContent>
            </w:sdt>
            <w:r w:rsidRPr="006F6412">
              <w:rPr>
                <w:b/>
              </w:rPr>
              <w:t xml:space="preserve">  </w:t>
            </w:r>
          </w:p>
        </w:tc>
        <w:tc>
          <w:tcPr>
            <w:tcW w:w="1980" w:type="dxa"/>
          </w:tcPr>
          <w:p w14:paraId="66D27EB6" w14:textId="77777777" w:rsidR="00953B5B" w:rsidRPr="006F6412" w:rsidRDefault="00953B5B" w:rsidP="00161C0D">
            <w:r w:rsidRPr="006F6412">
              <w:t> </w:t>
            </w:r>
            <w:sdt>
              <w:sdtPr>
                <w:id w:val="1746616125"/>
                <w:placeholder>
                  <w:docPart w:val="2F572E41A3154780B118C1CA0874EC3A"/>
                </w:placeholder>
                <w:showingPlcHdr/>
                <w:text w:multiLine="1"/>
              </w:sdtPr>
              <w:sdtContent>
                <w:r w:rsidRPr="006F6412">
                  <w:rPr>
                    <w:shd w:val="clear" w:color="auto" w:fill="BDD6EE" w:themeFill="accent1" w:themeFillTint="66"/>
                    <w:lang w:val="en-US"/>
                  </w:rPr>
                  <w:t>[CUI</w:t>
                </w:r>
                <w:r w:rsidRPr="006F6412">
                  <w:rPr>
                    <w:rStyle w:val="PlaceholderText"/>
                    <w:shd w:val="clear" w:color="auto" w:fill="BDD6EE" w:themeFill="accent1" w:themeFillTint="66"/>
                  </w:rPr>
                  <w:t>]</w:t>
                </w:r>
              </w:sdtContent>
            </w:sdt>
            <w:r w:rsidRPr="006F6412">
              <w:rPr>
                <w:b/>
              </w:rPr>
              <w:t xml:space="preserve">  </w:t>
            </w:r>
          </w:p>
        </w:tc>
        <w:tc>
          <w:tcPr>
            <w:tcW w:w="2700" w:type="dxa"/>
          </w:tcPr>
          <w:p w14:paraId="3454025B" w14:textId="77777777" w:rsidR="00953B5B" w:rsidRPr="006F6412" w:rsidRDefault="00953B5B" w:rsidP="00161C0D">
            <w:r w:rsidRPr="006F6412">
              <w:t> </w:t>
            </w:r>
            <w:sdt>
              <w:sdtPr>
                <w:id w:val="1601453501"/>
                <w:placeholder>
                  <w:docPart w:val="A0BC40A96BB9455B977BF71AC5709807"/>
                </w:placeholder>
                <w:showingPlcHdr/>
                <w:text w:multiLine="1"/>
              </w:sdtPr>
              <w:sdtContent>
                <w:r w:rsidRPr="006F6412">
                  <w:rPr>
                    <w:shd w:val="clear" w:color="auto" w:fill="BDD6EE" w:themeFill="accent1" w:themeFillTint="66"/>
                    <w:lang w:val="en-US"/>
                  </w:rPr>
                  <w:t>[Nume și prenume</w:t>
                </w:r>
                <w:r w:rsidRPr="006F6412">
                  <w:rPr>
                    <w:rStyle w:val="PlaceholderText"/>
                    <w:shd w:val="clear" w:color="auto" w:fill="BDD6EE" w:themeFill="accent1" w:themeFillTint="66"/>
                  </w:rPr>
                  <w:t>]</w:t>
                </w:r>
              </w:sdtContent>
            </w:sdt>
            <w:r w:rsidRPr="006F6412">
              <w:rPr>
                <w:b/>
              </w:rPr>
              <w:t xml:space="preserve">  </w:t>
            </w:r>
          </w:p>
        </w:tc>
      </w:tr>
      <w:tr w:rsidR="00953B5B" w:rsidRPr="006F6412" w14:paraId="4D23719A" w14:textId="77777777" w:rsidTr="00161C0D">
        <w:tc>
          <w:tcPr>
            <w:tcW w:w="1965" w:type="dxa"/>
          </w:tcPr>
          <w:p w14:paraId="7983BFCC" w14:textId="77777777" w:rsidR="00953B5B" w:rsidRPr="006F6412" w:rsidRDefault="0011006E" w:rsidP="00161C0D">
            <w:sdt>
              <w:sdtPr>
                <w:id w:val="-202942687"/>
                <w:placeholder>
                  <w:docPart w:val="8481DF8D156748A5AF3ED53A9042A943"/>
                </w:placeholder>
                <w:showingPlcHdr/>
                <w:text w:multiLine="1"/>
              </w:sdt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2160" w:type="dxa"/>
          </w:tcPr>
          <w:p w14:paraId="4E61DE3C" w14:textId="77777777" w:rsidR="00953B5B" w:rsidRPr="006F6412" w:rsidRDefault="00953B5B" w:rsidP="00161C0D">
            <w:r w:rsidRPr="006F6412">
              <w:t> </w:t>
            </w:r>
            <w:sdt>
              <w:sdtPr>
                <w:id w:val="-302471552"/>
                <w:placeholder>
                  <w:docPart w:val="142F549333C54DEEA3A7889AD533BF17"/>
                </w:placeholder>
                <w:showingPlcHdr/>
                <w:text w:multiLine="1"/>
              </w:sdtPr>
              <w:sdtContent>
                <w:r w:rsidRPr="006F6412">
                  <w:rPr>
                    <w:shd w:val="clear" w:color="auto" w:fill="BDD6EE" w:themeFill="accent1" w:themeFillTint="66"/>
                    <w:lang w:val="en-US"/>
                  </w:rPr>
                  <w:t>[Adresa</w:t>
                </w:r>
                <w:r w:rsidRPr="006F6412">
                  <w:rPr>
                    <w:rStyle w:val="PlaceholderText"/>
                    <w:shd w:val="clear" w:color="auto" w:fill="BDD6EE" w:themeFill="accent1" w:themeFillTint="66"/>
                  </w:rPr>
                  <w:t>]</w:t>
                </w:r>
              </w:sdtContent>
            </w:sdt>
            <w:r w:rsidRPr="006F6412">
              <w:rPr>
                <w:b/>
              </w:rPr>
              <w:t xml:space="preserve">  </w:t>
            </w:r>
          </w:p>
        </w:tc>
        <w:tc>
          <w:tcPr>
            <w:tcW w:w="1980" w:type="dxa"/>
          </w:tcPr>
          <w:p w14:paraId="1B9777A5" w14:textId="77777777" w:rsidR="00953B5B" w:rsidRPr="006F6412" w:rsidRDefault="00953B5B" w:rsidP="00161C0D">
            <w:r w:rsidRPr="006F6412">
              <w:t> </w:t>
            </w:r>
            <w:sdt>
              <w:sdtPr>
                <w:id w:val="-373926139"/>
                <w:placeholder>
                  <w:docPart w:val="6F8A60ECF9944BD1B75E2033EA9114DC"/>
                </w:placeholder>
                <w:showingPlcHdr/>
                <w:text w:multiLine="1"/>
              </w:sdtPr>
              <w:sdtContent>
                <w:r w:rsidRPr="006F6412">
                  <w:rPr>
                    <w:shd w:val="clear" w:color="auto" w:fill="BDD6EE" w:themeFill="accent1" w:themeFillTint="66"/>
                    <w:lang w:val="en-US"/>
                  </w:rPr>
                  <w:t>[CUI</w:t>
                </w:r>
                <w:r w:rsidRPr="006F6412">
                  <w:rPr>
                    <w:rStyle w:val="PlaceholderText"/>
                    <w:shd w:val="clear" w:color="auto" w:fill="BDD6EE" w:themeFill="accent1" w:themeFillTint="66"/>
                  </w:rPr>
                  <w:t>]</w:t>
                </w:r>
              </w:sdtContent>
            </w:sdt>
            <w:r w:rsidRPr="006F6412">
              <w:rPr>
                <w:b/>
              </w:rPr>
              <w:t xml:space="preserve">  </w:t>
            </w:r>
          </w:p>
        </w:tc>
        <w:tc>
          <w:tcPr>
            <w:tcW w:w="2700" w:type="dxa"/>
          </w:tcPr>
          <w:p w14:paraId="1CD5B23C" w14:textId="77777777" w:rsidR="00953B5B" w:rsidRPr="006F6412" w:rsidRDefault="00953B5B" w:rsidP="00161C0D">
            <w:r w:rsidRPr="006F6412">
              <w:t> </w:t>
            </w:r>
            <w:sdt>
              <w:sdtPr>
                <w:id w:val="-1565555481"/>
                <w:placeholder>
                  <w:docPart w:val="B4CF1DD4DDF948079EE862B9DE355FFC"/>
                </w:placeholder>
                <w:showingPlcHdr/>
                <w:text w:multiLine="1"/>
              </w:sdtPr>
              <w:sdtContent>
                <w:r w:rsidRPr="006F6412">
                  <w:rPr>
                    <w:shd w:val="clear" w:color="auto" w:fill="BDD6EE" w:themeFill="accent1" w:themeFillTint="66"/>
                    <w:lang w:val="en-US"/>
                  </w:rPr>
                  <w:t>[Nume și prenume</w:t>
                </w:r>
                <w:r w:rsidRPr="006F6412">
                  <w:rPr>
                    <w:rStyle w:val="PlaceholderText"/>
                    <w:shd w:val="clear" w:color="auto" w:fill="BDD6EE" w:themeFill="accent1" w:themeFillTint="66"/>
                  </w:rPr>
                  <w:t>]</w:t>
                </w:r>
              </w:sdtContent>
            </w:sdt>
            <w:r w:rsidRPr="006F6412">
              <w:rPr>
                <w:b/>
              </w:rPr>
              <w:t xml:space="preserve">  </w:t>
            </w:r>
          </w:p>
        </w:tc>
      </w:tr>
      <w:tr w:rsidR="00953B5B" w:rsidRPr="006F6412" w14:paraId="54BCBEED" w14:textId="77777777" w:rsidTr="00161C0D">
        <w:tc>
          <w:tcPr>
            <w:tcW w:w="1965" w:type="dxa"/>
          </w:tcPr>
          <w:p w14:paraId="63C9F790" w14:textId="77777777" w:rsidR="00953B5B" w:rsidRPr="006F6412" w:rsidRDefault="0011006E" w:rsidP="00161C0D">
            <w:sdt>
              <w:sdtPr>
                <w:id w:val="469407042"/>
                <w:placeholder>
                  <w:docPart w:val="4C4B7F575DB64F03840737C08A746DEE"/>
                </w:placeholder>
                <w:showingPlcHdr/>
                <w:text w:multiLine="1"/>
              </w:sdt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2160" w:type="dxa"/>
          </w:tcPr>
          <w:p w14:paraId="562B2840" w14:textId="77777777" w:rsidR="00953B5B" w:rsidRPr="006F6412" w:rsidRDefault="00953B5B" w:rsidP="00161C0D">
            <w:r w:rsidRPr="006F6412">
              <w:t> </w:t>
            </w:r>
            <w:sdt>
              <w:sdtPr>
                <w:id w:val="1598369418"/>
                <w:placeholder>
                  <w:docPart w:val="73CA7F02FEA94AAFA9BA812EED405060"/>
                </w:placeholder>
                <w:showingPlcHdr/>
                <w:text w:multiLine="1"/>
              </w:sdtPr>
              <w:sdtContent>
                <w:r w:rsidRPr="006F6412">
                  <w:rPr>
                    <w:shd w:val="clear" w:color="auto" w:fill="BDD6EE" w:themeFill="accent1" w:themeFillTint="66"/>
                    <w:lang w:val="en-US"/>
                  </w:rPr>
                  <w:t>[Adresa</w:t>
                </w:r>
                <w:r w:rsidRPr="006F6412">
                  <w:rPr>
                    <w:rStyle w:val="PlaceholderText"/>
                    <w:shd w:val="clear" w:color="auto" w:fill="BDD6EE" w:themeFill="accent1" w:themeFillTint="66"/>
                  </w:rPr>
                  <w:t>]</w:t>
                </w:r>
              </w:sdtContent>
            </w:sdt>
            <w:r w:rsidRPr="006F6412">
              <w:rPr>
                <w:b/>
              </w:rPr>
              <w:t xml:space="preserve">  </w:t>
            </w:r>
          </w:p>
        </w:tc>
        <w:tc>
          <w:tcPr>
            <w:tcW w:w="1980" w:type="dxa"/>
          </w:tcPr>
          <w:p w14:paraId="50B41064" w14:textId="77777777" w:rsidR="00953B5B" w:rsidRPr="006F6412" w:rsidRDefault="00953B5B" w:rsidP="00161C0D">
            <w:r w:rsidRPr="006F6412">
              <w:t> </w:t>
            </w:r>
            <w:sdt>
              <w:sdtPr>
                <w:id w:val="-1216509173"/>
                <w:placeholder>
                  <w:docPart w:val="76232C35649A445C92B1D26EDA1672FD"/>
                </w:placeholder>
                <w:showingPlcHdr/>
                <w:text w:multiLine="1"/>
              </w:sdtPr>
              <w:sdtContent>
                <w:r w:rsidRPr="006F6412">
                  <w:rPr>
                    <w:shd w:val="clear" w:color="auto" w:fill="BDD6EE" w:themeFill="accent1" w:themeFillTint="66"/>
                    <w:lang w:val="en-US"/>
                  </w:rPr>
                  <w:t>[CUI</w:t>
                </w:r>
                <w:r w:rsidRPr="006F6412">
                  <w:rPr>
                    <w:rStyle w:val="PlaceholderText"/>
                    <w:shd w:val="clear" w:color="auto" w:fill="BDD6EE" w:themeFill="accent1" w:themeFillTint="66"/>
                  </w:rPr>
                  <w:t>]</w:t>
                </w:r>
              </w:sdtContent>
            </w:sdt>
            <w:r w:rsidRPr="006F6412">
              <w:rPr>
                <w:b/>
              </w:rPr>
              <w:t xml:space="preserve">  </w:t>
            </w:r>
          </w:p>
        </w:tc>
        <w:tc>
          <w:tcPr>
            <w:tcW w:w="2700" w:type="dxa"/>
          </w:tcPr>
          <w:p w14:paraId="26E5B0CF" w14:textId="77777777" w:rsidR="00953B5B" w:rsidRPr="006F6412" w:rsidRDefault="00953B5B" w:rsidP="00161C0D">
            <w:r w:rsidRPr="006F6412">
              <w:t> </w:t>
            </w:r>
            <w:sdt>
              <w:sdtPr>
                <w:id w:val="1929386668"/>
                <w:showingPlcHdr/>
                <w:text w:multiLine="1"/>
              </w:sdtPr>
              <w:sdtContent>
                <w:r w:rsidRPr="006F6412">
                  <w:rPr>
                    <w:shd w:val="clear" w:color="auto" w:fill="BDD6EE" w:themeFill="accent1" w:themeFillTint="66"/>
                    <w:lang w:val="en-US"/>
                  </w:rPr>
                  <w:t>[Nume și prenume</w:t>
                </w:r>
                <w:r w:rsidRPr="006F6412">
                  <w:rPr>
                    <w:rStyle w:val="PlaceholderText"/>
                    <w:shd w:val="clear" w:color="auto" w:fill="BDD6EE" w:themeFill="accent1" w:themeFillTint="66"/>
                  </w:rPr>
                  <w:t>]</w:t>
                </w:r>
              </w:sdtContent>
            </w:sdt>
            <w:r w:rsidRPr="006F6412">
              <w:rPr>
                <w:b/>
              </w:rPr>
              <w:t xml:space="preserve">  </w:t>
            </w:r>
          </w:p>
        </w:tc>
      </w:tr>
      <w:tr w:rsidR="00953B5B" w:rsidRPr="006F6412" w14:paraId="6D1CC860" w14:textId="77777777" w:rsidTr="00161C0D">
        <w:tc>
          <w:tcPr>
            <w:tcW w:w="1965" w:type="dxa"/>
          </w:tcPr>
          <w:p w14:paraId="67F5801C" w14:textId="77777777" w:rsidR="00953B5B" w:rsidRPr="006F6412" w:rsidRDefault="0011006E" w:rsidP="00161C0D">
            <w:sdt>
              <w:sdtPr>
                <w:id w:val="-543518930"/>
                <w:showingPlcHdr/>
                <w:text w:multiLine="1"/>
              </w:sdt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2160" w:type="dxa"/>
          </w:tcPr>
          <w:p w14:paraId="50408F3B" w14:textId="77777777" w:rsidR="00953B5B" w:rsidRPr="006F6412" w:rsidRDefault="00953B5B" w:rsidP="00161C0D">
            <w:r w:rsidRPr="006F6412">
              <w:t> </w:t>
            </w:r>
            <w:sdt>
              <w:sdtPr>
                <w:id w:val="763965865"/>
                <w:showingPlcHdr/>
                <w:text w:multiLine="1"/>
              </w:sdtPr>
              <w:sdtContent>
                <w:r w:rsidRPr="006F6412">
                  <w:rPr>
                    <w:shd w:val="clear" w:color="auto" w:fill="BDD6EE" w:themeFill="accent1" w:themeFillTint="66"/>
                    <w:lang w:val="en-US"/>
                  </w:rPr>
                  <w:t>[Adresa</w:t>
                </w:r>
                <w:r w:rsidRPr="006F6412">
                  <w:rPr>
                    <w:rStyle w:val="PlaceholderText"/>
                    <w:shd w:val="clear" w:color="auto" w:fill="BDD6EE" w:themeFill="accent1" w:themeFillTint="66"/>
                  </w:rPr>
                  <w:t>]</w:t>
                </w:r>
              </w:sdtContent>
            </w:sdt>
            <w:r w:rsidRPr="006F6412">
              <w:rPr>
                <w:b/>
              </w:rPr>
              <w:t xml:space="preserve">  </w:t>
            </w:r>
          </w:p>
        </w:tc>
        <w:tc>
          <w:tcPr>
            <w:tcW w:w="1980" w:type="dxa"/>
          </w:tcPr>
          <w:p w14:paraId="57C3BB33" w14:textId="77777777" w:rsidR="00953B5B" w:rsidRPr="006F6412" w:rsidRDefault="00953B5B" w:rsidP="00161C0D">
            <w:r w:rsidRPr="006F6412">
              <w:t> </w:t>
            </w:r>
            <w:sdt>
              <w:sdtPr>
                <w:id w:val="1587889496"/>
                <w:showingPlcHdr/>
                <w:text w:multiLine="1"/>
              </w:sdtPr>
              <w:sdtContent>
                <w:r w:rsidRPr="006F6412">
                  <w:rPr>
                    <w:shd w:val="clear" w:color="auto" w:fill="BDD6EE" w:themeFill="accent1" w:themeFillTint="66"/>
                    <w:lang w:val="en-US"/>
                  </w:rPr>
                  <w:t>[CUI</w:t>
                </w:r>
                <w:r w:rsidRPr="006F6412">
                  <w:rPr>
                    <w:rStyle w:val="PlaceholderText"/>
                    <w:shd w:val="clear" w:color="auto" w:fill="BDD6EE" w:themeFill="accent1" w:themeFillTint="66"/>
                  </w:rPr>
                  <w:t>]</w:t>
                </w:r>
              </w:sdtContent>
            </w:sdt>
            <w:r w:rsidRPr="006F6412">
              <w:rPr>
                <w:b/>
              </w:rPr>
              <w:t xml:space="preserve">  </w:t>
            </w:r>
          </w:p>
        </w:tc>
        <w:tc>
          <w:tcPr>
            <w:tcW w:w="2700" w:type="dxa"/>
          </w:tcPr>
          <w:p w14:paraId="0AF17B88" w14:textId="77777777" w:rsidR="00953B5B" w:rsidRPr="006F6412" w:rsidRDefault="00953B5B" w:rsidP="00161C0D">
            <w:r w:rsidRPr="006F6412">
              <w:t> </w:t>
            </w:r>
            <w:sdt>
              <w:sdtPr>
                <w:id w:val="-1543443523"/>
                <w:showingPlcHdr/>
                <w:text w:multiLine="1"/>
              </w:sdtPr>
              <w:sdtContent>
                <w:r w:rsidRPr="006F6412">
                  <w:rPr>
                    <w:shd w:val="clear" w:color="auto" w:fill="BDD6EE" w:themeFill="accent1" w:themeFillTint="66"/>
                    <w:lang w:val="en-US"/>
                  </w:rPr>
                  <w:t>[Nume și prenume</w:t>
                </w:r>
                <w:r w:rsidRPr="006F6412">
                  <w:rPr>
                    <w:rStyle w:val="PlaceholderText"/>
                    <w:shd w:val="clear" w:color="auto" w:fill="BDD6EE" w:themeFill="accent1" w:themeFillTint="66"/>
                  </w:rPr>
                  <w:t>]</w:t>
                </w:r>
              </w:sdtContent>
            </w:sdt>
            <w:r w:rsidRPr="006F6412">
              <w:rPr>
                <w:b/>
              </w:rPr>
              <w:t xml:space="preserve">  </w:t>
            </w:r>
          </w:p>
        </w:tc>
      </w:tr>
    </w:tbl>
    <w:p w14:paraId="043FFF05" w14:textId="77777777" w:rsidR="00953B5B" w:rsidRPr="006F6412" w:rsidRDefault="00953B5B" w:rsidP="00953B5B">
      <w:pPr>
        <w:jc w:val="both"/>
      </w:pPr>
      <w:r w:rsidRPr="006F6412">
        <w:rPr>
          <w:b/>
          <w:bCs/>
        </w:rPr>
        <w:t>NOTĂ:</w:t>
      </w:r>
      <w:r w:rsidRPr="006F6412">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14:paraId="262704E9" w14:textId="77777777" w:rsidR="00953B5B" w:rsidRPr="006F6412" w:rsidRDefault="00953B5B" w:rsidP="00953B5B">
      <w:pPr>
        <w:jc w:val="both"/>
      </w:pPr>
    </w:p>
    <w:bookmarkEnd w:id="16"/>
    <w:p w14:paraId="41F42AEC" w14:textId="77777777" w:rsidR="00953B5B" w:rsidRPr="006F6412" w:rsidRDefault="00953B5B" w:rsidP="00953B5B">
      <w:pPr>
        <w:jc w:val="both"/>
      </w:pPr>
      <w:r w:rsidRPr="006F6412">
        <w:rPr>
          <w:b/>
          <w:bCs/>
        </w:rPr>
        <w:t>Cazul 2 -</w:t>
      </w:r>
      <w:r w:rsidRPr="006F6412">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14:paraId="4F1F7620" w14:textId="77777777" w:rsidR="00953B5B" w:rsidRPr="006F6412" w:rsidRDefault="00953B5B" w:rsidP="00953B5B">
      <w:pPr>
        <w:pStyle w:val="Heading4"/>
        <w:spacing w:before="0"/>
        <w:rPr>
          <w:rFonts w:ascii="Times New Roman" w:hAnsi="Times New Roman" w:cs="Times New Roman"/>
        </w:rPr>
      </w:pPr>
      <w:r w:rsidRPr="006F6412">
        <w:rPr>
          <w:rFonts w:ascii="Times New Roman" w:hAnsi="Times New Roman" w:cs="Times New Roman"/>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953B5B" w:rsidRPr="006F6412" w14:paraId="2D573037" w14:textId="77777777" w:rsidTr="00161C0D">
        <w:tc>
          <w:tcPr>
            <w:tcW w:w="1837" w:type="pct"/>
            <w:vAlign w:val="center"/>
          </w:tcPr>
          <w:p w14:paraId="05039407" w14:textId="77777777" w:rsidR="00953B5B" w:rsidRPr="006F6412" w:rsidRDefault="00953B5B" w:rsidP="00161C0D">
            <w:pPr>
              <w:jc w:val="center"/>
            </w:pPr>
            <w:r w:rsidRPr="006F6412">
              <w:t>Întreprinderea:</w:t>
            </w:r>
          </w:p>
        </w:tc>
        <w:tc>
          <w:tcPr>
            <w:tcW w:w="1070" w:type="pct"/>
            <w:vAlign w:val="center"/>
          </w:tcPr>
          <w:p w14:paraId="75528152" w14:textId="77777777" w:rsidR="00953B5B" w:rsidRPr="006F6412" w:rsidRDefault="00953B5B" w:rsidP="00161C0D">
            <w:pPr>
              <w:jc w:val="center"/>
            </w:pPr>
            <w:r w:rsidRPr="006F6412">
              <w:t>Numărul mediu anual de salariaţi</w:t>
            </w:r>
          </w:p>
        </w:tc>
        <w:tc>
          <w:tcPr>
            <w:tcW w:w="1121" w:type="pct"/>
            <w:vAlign w:val="center"/>
          </w:tcPr>
          <w:p w14:paraId="79380A24" w14:textId="77777777" w:rsidR="00953B5B" w:rsidRPr="006F6412" w:rsidRDefault="00953B5B" w:rsidP="00161C0D">
            <w:pPr>
              <w:jc w:val="center"/>
            </w:pPr>
            <w:r w:rsidRPr="006F6412">
              <w:t>Cifra de afaceri anuală netă</w:t>
            </w:r>
            <w:r w:rsidRPr="006F6412">
              <w:br/>
              <w:t>(lei)</w:t>
            </w:r>
          </w:p>
        </w:tc>
        <w:tc>
          <w:tcPr>
            <w:tcW w:w="972" w:type="pct"/>
            <w:vAlign w:val="center"/>
          </w:tcPr>
          <w:p w14:paraId="75EA01E2" w14:textId="77777777" w:rsidR="00953B5B" w:rsidRPr="006F6412" w:rsidRDefault="00953B5B" w:rsidP="00161C0D">
            <w:pPr>
              <w:jc w:val="center"/>
            </w:pPr>
            <w:r w:rsidRPr="006F6412">
              <w:t>Active totale</w:t>
            </w:r>
            <w:r w:rsidRPr="006F6412">
              <w:br/>
              <w:t>(lei)</w:t>
            </w:r>
          </w:p>
        </w:tc>
      </w:tr>
      <w:tr w:rsidR="00953B5B" w:rsidRPr="006F6412" w14:paraId="2F314D6F" w14:textId="77777777" w:rsidTr="00161C0D">
        <w:tc>
          <w:tcPr>
            <w:tcW w:w="1837" w:type="pct"/>
          </w:tcPr>
          <w:p w14:paraId="04E1843A" w14:textId="77777777" w:rsidR="00953B5B" w:rsidRPr="006F6412" w:rsidRDefault="0011006E" w:rsidP="00161C0D">
            <w:sdt>
              <w:sdtPr>
                <w:id w:val="670221453"/>
                <w:showingPlcHdr/>
                <w:text w:multiLine="1"/>
              </w:sdt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1070" w:type="pct"/>
          </w:tcPr>
          <w:p w14:paraId="5A9A5B2B" w14:textId="77777777" w:rsidR="00953B5B" w:rsidRPr="006F6412" w:rsidRDefault="0011006E" w:rsidP="00161C0D">
            <w:pPr>
              <w:jc w:val="center"/>
            </w:pPr>
            <w:sdt>
              <w:sdtPr>
                <w:id w:val="-528422986"/>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121" w:type="pct"/>
          </w:tcPr>
          <w:p w14:paraId="6EA86001" w14:textId="77777777" w:rsidR="00953B5B" w:rsidRPr="006F6412" w:rsidRDefault="0011006E" w:rsidP="00161C0D">
            <w:pPr>
              <w:jc w:val="center"/>
            </w:pPr>
            <w:sdt>
              <w:sdtPr>
                <w:id w:val="-1726598309"/>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972" w:type="pct"/>
          </w:tcPr>
          <w:p w14:paraId="4C77E8F8" w14:textId="77777777" w:rsidR="00953B5B" w:rsidRPr="006F6412" w:rsidRDefault="0011006E" w:rsidP="00161C0D">
            <w:pPr>
              <w:jc w:val="center"/>
            </w:pPr>
            <w:sdt>
              <w:sdtPr>
                <w:id w:val="-2103405471"/>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3531FF65" w14:textId="77777777" w:rsidTr="00161C0D">
        <w:tc>
          <w:tcPr>
            <w:tcW w:w="1837" w:type="pct"/>
          </w:tcPr>
          <w:p w14:paraId="11745EEA" w14:textId="77777777" w:rsidR="00953B5B" w:rsidRPr="006F6412" w:rsidRDefault="0011006E" w:rsidP="00161C0D">
            <w:sdt>
              <w:sdtPr>
                <w:id w:val="576479729"/>
                <w:showingPlcHdr/>
                <w:text w:multiLine="1"/>
              </w:sdt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1070" w:type="pct"/>
          </w:tcPr>
          <w:p w14:paraId="3869E457" w14:textId="77777777" w:rsidR="00953B5B" w:rsidRPr="006F6412" w:rsidRDefault="0011006E" w:rsidP="00161C0D">
            <w:pPr>
              <w:jc w:val="center"/>
            </w:pPr>
            <w:sdt>
              <w:sdtPr>
                <w:id w:val="-1521552071"/>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121" w:type="pct"/>
          </w:tcPr>
          <w:p w14:paraId="5169B353" w14:textId="77777777" w:rsidR="00953B5B" w:rsidRPr="006F6412" w:rsidRDefault="0011006E" w:rsidP="00161C0D">
            <w:pPr>
              <w:jc w:val="center"/>
            </w:pPr>
            <w:sdt>
              <w:sdtPr>
                <w:id w:val="113953871"/>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972" w:type="pct"/>
          </w:tcPr>
          <w:p w14:paraId="5F114932" w14:textId="77777777" w:rsidR="00953B5B" w:rsidRPr="006F6412" w:rsidRDefault="0011006E" w:rsidP="00161C0D">
            <w:pPr>
              <w:jc w:val="center"/>
            </w:pPr>
            <w:sdt>
              <w:sdtPr>
                <w:id w:val="1365173619"/>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01DA4124" w14:textId="77777777" w:rsidTr="00161C0D">
        <w:tc>
          <w:tcPr>
            <w:tcW w:w="1837" w:type="pct"/>
          </w:tcPr>
          <w:p w14:paraId="5A1FA5AC" w14:textId="77777777" w:rsidR="00953B5B" w:rsidRPr="006F6412" w:rsidRDefault="0011006E" w:rsidP="00161C0D">
            <w:sdt>
              <w:sdtPr>
                <w:id w:val="1022446090"/>
                <w:showingPlcHdr/>
                <w:text w:multiLine="1"/>
              </w:sdt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1070" w:type="pct"/>
          </w:tcPr>
          <w:p w14:paraId="0B23AB7A" w14:textId="77777777" w:rsidR="00953B5B" w:rsidRPr="006F6412" w:rsidRDefault="0011006E" w:rsidP="00161C0D">
            <w:pPr>
              <w:jc w:val="center"/>
            </w:pPr>
            <w:sdt>
              <w:sdtPr>
                <w:id w:val="-1348636225"/>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121" w:type="pct"/>
          </w:tcPr>
          <w:p w14:paraId="727621B0" w14:textId="77777777" w:rsidR="00953B5B" w:rsidRPr="006F6412" w:rsidRDefault="0011006E" w:rsidP="00161C0D">
            <w:pPr>
              <w:jc w:val="center"/>
            </w:pPr>
            <w:sdt>
              <w:sdtPr>
                <w:id w:val="-202797756"/>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972" w:type="pct"/>
          </w:tcPr>
          <w:p w14:paraId="38F749E2" w14:textId="77777777" w:rsidR="00953B5B" w:rsidRPr="006F6412" w:rsidRDefault="0011006E" w:rsidP="00161C0D">
            <w:pPr>
              <w:jc w:val="center"/>
            </w:pPr>
            <w:sdt>
              <w:sdtPr>
                <w:id w:val="-1067803621"/>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0AC4FB51" w14:textId="77777777" w:rsidTr="00161C0D">
        <w:tc>
          <w:tcPr>
            <w:tcW w:w="1837" w:type="pct"/>
          </w:tcPr>
          <w:p w14:paraId="2D01B3FB" w14:textId="77777777" w:rsidR="00953B5B" w:rsidRPr="006F6412" w:rsidRDefault="0011006E" w:rsidP="00161C0D">
            <w:sdt>
              <w:sdtPr>
                <w:id w:val="-378248337"/>
                <w:showingPlcHdr/>
                <w:text w:multiLine="1"/>
              </w:sdt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1070" w:type="pct"/>
          </w:tcPr>
          <w:p w14:paraId="35627CFA" w14:textId="77777777" w:rsidR="00953B5B" w:rsidRPr="006F6412" w:rsidRDefault="0011006E" w:rsidP="00161C0D">
            <w:pPr>
              <w:jc w:val="center"/>
            </w:pPr>
            <w:sdt>
              <w:sdtPr>
                <w:id w:val="-87157332"/>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121" w:type="pct"/>
          </w:tcPr>
          <w:p w14:paraId="1E6156AB" w14:textId="77777777" w:rsidR="00953B5B" w:rsidRPr="006F6412" w:rsidRDefault="0011006E" w:rsidP="00161C0D">
            <w:pPr>
              <w:jc w:val="center"/>
            </w:pPr>
            <w:sdt>
              <w:sdtPr>
                <w:id w:val="-2136093652"/>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972" w:type="pct"/>
          </w:tcPr>
          <w:p w14:paraId="17469B6A" w14:textId="77777777" w:rsidR="00953B5B" w:rsidRPr="006F6412" w:rsidRDefault="0011006E" w:rsidP="00161C0D">
            <w:pPr>
              <w:jc w:val="center"/>
            </w:pPr>
            <w:sdt>
              <w:sdtPr>
                <w:id w:val="493610052"/>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541EE46C" w14:textId="77777777" w:rsidTr="00161C0D">
        <w:tc>
          <w:tcPr>
            <w:tcW w:w="1837" w:type="pct"/>
          </w:tcPr>
          <w:p w14:paraId="41EA02AE" w14:textId="77777777" w:rsidR="00953B5B" w:rsidRPr="006F6412" w:rsidRDefault="0011006E" w:rsidP="00161C0D">
            <w:sdt>
              <w:sdtPr>
                <w:id w:val="1240982241"/>
                <w:showingPlcHdr/>
                <w:text w:multiLine="1"/>
              </w:sdt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1070" w:type="pct"/>
          </w:tcPr>
          <w:p w14:paraId="4975A627" w14:textId="77777777" w:rsidR="00953B5B" w:rsidRPr="006F6412" w:rsidRDefault="0011006E" w:rsidP="00161C0D">
            <w:pPr>
              <w:jc w:val="center"/>
            </w:pPr>
            <w:sdt>
              <w:sdtPr>
                <w:id w:val="1282768197"/>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121" w:type="pct"/>
          </w:tcPr>
          <w:p w14:paraId="4173F0F2" w14:textId="77777777" w:rsidR="00953B5B" w:rsidRPr="006F6412" w:rsidRDefault="0011006E" w:rsidP="00161C0D">
            <w:pPr>
              <w:jc w:val="center"/>
            </w:pPr>
            <w:sdt>
              <w:sdtPr>
                <w:id w:val="692888289"/>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972" w:type="pct"/>
          </w:tcPr>
          <w:p w14:paraId="17EF5865" w14:textId="77777777" w:rsidR="00953B5B" w:rsidRPr="006F6412" w:rsidRDefault="0011006E" w:rsidP="00161C0D">
            <w:pPr>
              <w:jc w:val="center"/>
            </w:pPr>
            <w:sdt>
              <w:sdtPr>
                <w:id w:val="-430123791"/>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68260606" w14:textId="77777777" w:rsidTr="00161C0D">
        <w:tc>
          <w:tcPr>
            <w:tcW w:w="1837" w:type="pct"/>
          </w:tcPr>
          <w:p w14:paraId="402DD2E2" w14:textId="77777777" w:rsidR="00953B5B" w:rsidRPr="006F6412" w:rsidRDefault="0011006E" w:rsidP="00161C0D">
            <w:sdt>
              <w:sdtPr>
                <w:id w:val="791254780"/>
                <w:showingPlcHdr/>
                <w:text w:multiLine="1"/>
              </w:sdt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1070" w:type="pct"/>
          </w:tcPr>
          <w:p w14:paraId="3900052A" w14:textId="77777777" w:rsidR="00953B5B" w:rsidRPr="006F6412" w:rsidRDefault="0011006E" w:rsidP="00161C0D">
            <w:pPr>
              <w:jc w:val="center"/>
            </w:pPr>
            <w:sdt>
              <w:sdtPr>
                <w:id w:val="-1754574662"/>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121" w:type="pct"/>
          </w:tcPr>
          <w:p w14:paraId="50D2E6A9" w14:textId="77777777" w:rsidR="00953B5B" w:rsidRPr="006F6412" w:rsidRDefault="0011006E" w:rsidP="00161C0D">
            <w:pPr>
              <w:jc w:val="center"/>
            </w:pPr>
            <w:sdt>
              <w:sdtPr>
                <w:id w:val="1270665431"/>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972" w:type="pct"/>
          </w:tcPr>
          <w:p w14:paraId="45E7C965" w14:textId="77777777" w:rsidR="00953B5B" w:rsidRPr="006F6412" w:rsidRDefault="0011006E" w:rsidP="00161C0D">
            <w:pPr>
              <w:jc w:val="center"/>
            </w:pPr>
            <w:sdt>
              <w:sdtPr>
                <w:id w:val="769817422"/>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3C12EE5F" w14:textId="77777777" w:rsidTr="00161C0D">
        <w:tc>
          <w:tcPr>
            <w:tcW w:w="1837" w:type="pct"/>
          </w:tcPr>
          <w:p w14:paraId="15C20852" w14:textId="77777777" w:rsidR="00953B5B" w:rsidRPr="006F6412" w:rsidRDefault="0011006E" w:rsidP="00161C0D">
            <w:sdt>
              <w:sdtPr>
                <w:id w:val="-206947543"/>
                <w:showingPlcHdr/>
                <w:text w:multiLine="1"/>
              </w:sdt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1070" w:type="pct"/>
          </w:tcPr>
          <w:p w14:paraId="4FC5FA18" w14:textId="77777777" w:rsidR="00953B5B" w:rsidRPr="006F6412" w:rsidRDefault="0011006E" w:rsidP="00161C0D">
            <w:pPr>
              <w:jc w:val="center"/>
            </w:pPr>
            <w:sdt>
              <w:sdtPr>
                <w:id w:val="-491636317"/>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121" w:type="pct"/>
          </w:tcPr>
          <w:p w14:paraId="79184F6B" w14:textId="77777777" w:rsidR="00953B5B" w:rsidRPr="006F6412" w:rsidRDefault="0011006E" w:rsidP="00161C0D">
            <w:pPr>
              <w:jc w:val="center"/>
            </w:pPr>
            <w:sdt>
              <w:sdtPr>
                <w:id w:val="1815522322"/>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972" w:type="pct"/>
          </w:tcPr>
          <w:p w14:paraId="34ABC0DF" w14:textId="77777777" w:rsidR="00953B5B" w:rsidRPr="006F6412" w:rsidRDefault="0011006E" w:rsidP="00161C0D">
            <w:pPr>
              <w:jc w:val="center"/>
            </w:pPr>
            <w:sdt>
              <w:sdtPr>
                <w:id w:val="-1843232816"/>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40DD22E5" w14:textId="77777777" w:rsidTr="00161C0D">
        <w:tc>
          <w:tcPr>
            <w:tcW w:w="1837" w:type="pct"/>
          </w:tcPr>
          <w:p w14:paraId="3D4F97AA" w14:textId="77777777" w:rsidR="00953B5B" w:rsidRPr="006F6412" w:rsidRDefault="0011006E" w:rsidP="00161C0D">
            <w:sdt>
              <w:sdtPr>
                <w:id w:val="-1911072021"/>
                <w:showingPlcHdr/>
                <w:text w:multiLine="1"/>
              </w:sdt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1070" w:type="pct"/>
          </w:tcPr>
          <w:p w14:paraId="317A36D7" w14:textId="77777777" w:rsidR="00953B5B" w:rsidRPr="006F6412" w:rsidRDefault="0011006E" w:rsidP="00161C0D">
            <w:pPr>
              <w:jc w:val="center"/>
            </w:pPr>
            <w:sdt>
              <w:sdtPr>
                <w:id w:val="1311520804"/>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121" w:type="pct"/>
          </w:tcPr>
          <w:p w14:paraId="3896A707" w14:textId="77777777" w:rsidR="00953B5B" w:rsidRPr="006F6412" w:rsidRDefault="0011006E" w:rsidP="00161C0D">
            <w:pPr>
              <w:jc w:val="center"/>
            </w:pPr>
            <w:sdt>
              <w:sdtPr>
                <w:id w:val="-22472125"/>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972" w:type="pct"/>
          </w:tcPr>
          <w:p w14:paraId="069297FB" w14:textId="77777777" w:rsidR="00953B5B" w:rsidRPr="006F6412" w:rsidRDefault="0011006E" w:rsidP="00161C0D">
            <w:pPr>
              <w:jc w:val="center"/>
            </w:pPr>
            <w:sdt>
              <w:sdtPr>
                <w:id w:val="-714506870"/>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554EE868" w14:textId="77777777" w:rsidTr="00161C0D">
        <w:tc>
          <w:tcPr>
            <w:tcW w:w="1837" w:type="pct"/>
          </w:tcPr>
          <w:p w14:paraId="7E907332" w14:textId="77777777" w:rsidR="00953B5B" w:rsidRPr="006F6412" w:rsidRDefault="0011006E" w:rsidP="00161C0D">
            <w:sdt>
              <w:sdtPr>
                <w:id w:val="1219321447"/>
                <w:showingPlcHdr/>
                <w:text w:multiLine="1"/>
              </w:sdt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1070" w:type="pct"/>
          </w:tcPr>
          <w:p w14:paraId="06A0345D" w14:textId="77777777" w:rsidR="00953B5B" w:rsidRPr="006F6412" w:rsidRDefault="0011006E" w:rsidP="00161C0D">
            <w:pPr>
              <w:jc w:val="center"/>
            </w:pPr>
            <w:sdt>
              <w:sdtPr>
                <w:id w:val="-9148263"/>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121" w:type="pct"/>
          </w:tcPr>
          <w:p w14:paraId="4B05762D" w14:textId="77777777" w:rsidR="00953B5B" w:rsidRPr="006F6412" w:rsidRDefault="0011006E" w:rsidP="00161C0D">
            <w:pPr>
              <w:jc w:val="center"/>
            </w:pPr>
            <w:sdt>
              <w:sdtPr>
                <w:id w:val="352537980"/>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972" w:type="pct"/>
          </w:tcPr>
          <w:p w14:paraId="2B938480" w14:textId="77777777" w:rsidR="00953B5B" w:rsidRPr="006F6412" w:rsidRDefault="0011006E" w:rsidP="00161C0D">
            <w:pPr>
              <w:jc w:val="center"/>
            </w:pPr>
            <w:sdt>
              <w:sdtPr>
                <w:id w:val="-330364858"/>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38ABF06F" w14:textId="77777777" w:rsidTr="00161C0D">
        <w:tc>
          <w:tcPr>
            <w:tcW w:w="1837" w:type="pct"/>
          </w:tcPr>
          <w:p w14:paraId="4F36C9AD" w14:textId="77777777" w:rsidR="00953B5B" w:rsidRPr="006F6412" w:rsidRDefault="0011006E" w:rsidP="00161C0D">
            <w:sdt>
              <w:sdtPr>
                <w:id w:val="1028681562"/>
                <w:showingPlcHdr/>
                <w:text w:multiLine="1"/>
              </w:sdt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1070" w:type="pct"/>
          </w:tcPr>
          <w:p w14:paraId="03E3E145" w14:textId="77777777" w:rsidR="00953B5B" w:rsidRPr="006F6412" w:rsidRDefault="0011006E" w:rsidP="00161C0D">
            <w:pPr>
              <w:jc w:val="center"/>
            </w:pPr>
            <w:sdt>
              <w:sdtPr>
                <w:id w:val="656810424"/>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121" w:type="pct"/>
          </w:tcPr>
          <w:p w14:paraId="5845CB5D" w14:textId="77777777" w:rsidR="00953B5B" w:rsidRPr="006F6412" w:rsidRDefault="0011006E" w:rsidP="00161C0D">
            <w:pPr>
              <w:jc w:val="center"/>
            </w:pPr>
            <w:sdt>
              <w:sdtPr>
                <w:id w:val="-323273879"/>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972" w:type="pct"/>
          </w:tcPr>
          <w:p w14:paraId="08978A93" w14:textId="77777777" w:rsidR="00953B5B" w:rsidRPr="006F6412" w:rsidRDefault="0011006E" w:rsidP="00161C0D">
            <w:pPr>
              <w:jc w:val="center"/>
            </w:pPr>
            <w:sdt>
              <w:sdtPr>
                <w:id w:val="1816216423"/>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1CDCE3E4" w14:textId="77777777" w:rsidTr="00161C0D">
        <w:tc>
          <w:tcPr>
            <w:tcW w:w="1837" w:type="pct"/>
          </w:tcPr>
          <w:p w14:paraId="3733B3A8" w14:textId="77777777" w:rsidR="00953B5B" w:rsidRPr="006F6412" w:rsidRDefault="00953B5B" w:rsidP="00161C0D">
            <w:pPr>
              <w:jc w:val="right"/>
              <w:rPr>
                <w:b/>
                <w:bCs/>
              </w:rPr>
            </w:pPr>
            <w:r w:rsidRPr="006F6412">
              <w:rPr>
                <w:b/>
                <w:bCs/>
              </w:rPr>
              <w:t>Total:</w:t>
            </w:r>
          </w:p>
        </w:tc>
        <w:tc>
          <w:tcPr>
            <w:tcW w:w="1070" w:type="pct"/>
          </w:tcPr>
          <w:p w14:paraId="55800BFF" w14:textId="77777777" w:rsidR="00953B5B" w:rsidRPr="006F6412" w:rsidRDefault="0011006E" w:rsidP="00161C0D">
            <w:pPr>
              <w:jc w:val="center"/>
            </w:pPr>
            <w:sdt>
              <w:sdtPr>
                <w:id w:val="-1029026207"/>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121" w:type="pct"/>
          </w:tcPr>
          <w:p w14:paraId="2C5918EB" w14:textId="77777777" w:rsidR="00953B5B" w:rsidRPr="006F6412" w:rsidRDefault="0011006E" w:rsidP="00161C0D">
            <w:pPr>
              <w:jc w:val="center"/>
            </w:pPr>
            <w:sdt>
              <w:sdtPr>
                <w:id w:val="919524626"/>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972" w:type="pct"/>
          </w:tcPr>
          <w:p w14:paraId="711DBCB2" w14:textId="77777777" w:rsidR="00953B5B" w:rsidRPr="006F6412" w:rsidRDefault="0011006E" w:rsidP="00161C0D">
            <w:pPr>
              <w:jc w:val="center"/>
            </w:pPr>
            <w:sdt>
              <w:sdtPr>
                <w:id w:val="1774897171"/>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bl>
    <w:p w14:paraId="611F529B" w14:textId="77777777" w:rsidR="00953B5B" w:rsidRPr="006F6412" w:rsidRDefault="00953B5B" w:rsidP="00953B5B">
      <w:pPr>
        <w:jc w:val="both"/>
      </w:pPr>
      <w:r w:rsidRPr="006F6412">
        <w:rPr>
          <w:b/>
          <w:bCs/>
        </w:rPr>
        <w:t>NOTĂ:</w:t>
      </w:r>
      <w:r w:rsidRPr="006F6412">
        <w:t xml:space="preserve"> Ataşaţi câte o "fişă de legătură " pentru fiecare întreprindere de mai sus.</w:t>
      </w:r>
    </w:p>
    <w:p w14:paraId="09B0E7AB" w14:textId="77777777" w:rsidR="00953B5B" w:rsidRPr="006F6412" w:rsidRDefault="00953B5B" w:rsidP="00953B5B">
      <w:pPr>
        <w:jc w:val="both"/>
      </w:pPr>
      <w:r w:rsidRPr="006F6412">
        <w:t>Datele rezultate la linia "Total" din se vor prelua la pct. 3 din tabelul "Calculul pentru întreprinderile partenere sau legate" (privind întreprinderile legate)</w:t>
      </w:r>
    </w:p>
    <w:p w14:paraId="62B4390D" w14:textId="77777777" w:rsidR="00953B5B" w:rsidRPr="006F6412" w:rsidRDefault="00953B5B" w:rsidP="00953B5B">
      <w:pPr>
        <w:jc w:val="both"/>
      </w:pPr>
    </w:p>
    <w:p w14:paraId="36FD8ED3" w14:textId="77777777" w:rsidR="00953B5B" w:rsidRPr="006F6412" w:rsidRDefault="00953B5B" w:rsidP="00953B5B">
      <w:pPr>
        <w:rPr>
          <w:b/>
          <w:bCs/>
          <w:lang w:eastAsia="ro-RO"/>
        </w:rPr>
      </w:pPr>
      <w:r w:rsidRPr="006F6412">
        <w:br w:type="page"/>
      </w:r>
    </w:p>
    <w:p w14:paraId="385D0C18" w14:textId="77777777" w:rsidR="00953B5B" w:rsidRPr="006F6412" w:rsidRDefault="00953B5B" w:rsidP="00953B5B">
      <w:pPr>
        <w:pStyle w:val="Heading3"/>
        <w:rPr>
          <w:szCs w:val="24"/>
        </w:rPr>
      </w:pPr>
      <w:r w:rsidRPr="006F6412">
        <w:rPr>
          <w:szCs w:val="24"/>
        </w:rPr>
        <w:lastRenderedPageBreak/>
        <w:t xml:space="preserve">Fişa de legătură </w:t>
      </w:r>
    </w:p>
    <w:p w14:paraId="64A5CD95" w14:textId="77777777" w:rsidR="00953B5B" w:rsidRPr="006F6412" w:rsidRDefault="00953B5B" w:rsidP="00953B5B">
      <w:pPr>
        <w:jc w:val="both"/>
        <w:outlineLvl w:val="0"/>
      </w:pPr>
      <w:r w:rsidRPr="006F6412">
        <w:t>(numai pentru întreprinderile legate care nu sunt incluse în situaţiile financiare anuale consolidate)</w:t>
      </w:r>
    </w:p>
    <w:p w14:paraId="47CCB74D" w14:textId="77777777" w:rsidR="00953B5B" w:rsidRPr="006F6412" w:rsidRDefault="00953B5B" w:rsidP="00953B5B">
      <w:pPr>
        <w:jc w:val="both"/>
        <w:rPr>
          <w:b/>
        </w:rPr>
      </w:pPr>
    </w:p>
    <w:p w14:paraId="13A0ED93" w14:textId="77777777" w:rsidR="00953B5B" w:rsidRPr="006F6412" w:rsidRDefault="00953B5B" w:rsidP="00953B5B">
      <w:pPr>
        <w:jc w:val="both"/>
        <w:rPr>
          <w:b/>
        </w:rPr>
      </w:pPr>
      <w:r w:rsidRPr="006F6412">
        <w:rPr>
          <w:b/>
        </w:rPr>
        <w:t>1. Date de identificare a întreprinderii partenere</w:t>
      </w:r>
    </w:p>
    <w:p w14:paraId="1FC6E9C2" w14:textId="77777777" w:rsidR="00953B5B" w:rsidRPr="006F6412" w:rsidRDefault="00953B5B" w:rsidP="00953B5B">
      <w:pPr>
        <w:jc w:val="both"/>
      </w:pPr>
      <w:r w:rsidRPr="006F6412">
        <w:t xml:space="preserve">Denumirea întreprinderii: </w:t>
      </w:r>
      <w:sdt>
        <w:sdtPr>
          <w:id w:val="-1787806673"/>
          <w:showingPlcHdr/>
          <w:text/>
        </w:sdtPr>
        <w:sdtContent>
          <w:r w:rsidRPr="006F6412">
            <w:rPr>
              <w:shd w:val="clear" w:color="auto" w:fill="BDD6EE" w:themeFill="accent1" w:themeFillTint="66"/>
              <w:lang w:val="en-US"/>
            </w:rPr>
            <w:t>[Denumirea solicitantului</w:t>
          </w:r>
          <w:r w:rsidRPr="006F6412">
            <w:rPr>
              <w:rStyle w:val="PlaceholderText"/>
              <w:shd w:val="clear" w:color="auto" w:fill="BDD6EE" w:themeFill="accent1" w:themeFillTint="66"/>
            </w:rPr>
            <w:t>]</w:t>
          </w:r>
        </w:sdtContent>
      </w:sdt>
    </w:p>
    <w:p w14:paraId="2D028AA6" w14:textId="77777777" w:rsidR="00953B5B" w:rsidRPr="006F6412" w:rsidRDefault="00953B5B" w:rsidP="00953B5B">
      <w:r w:rsidRPr="006F6412">
        <w:t xml:space="preserve">Adresa sediului social: </w:t>
      </w:r>
      <w:sdt>
        <w:sdtPr>
          <w:id w:val="601459870"/>
          <w:showingPlcHdr/>
          <w:text/>
        </w:sdtPr>
        <w:sdtContent>
          <w:r w:rsidRPr="006F6412">
            <w:rPr>
              <w:shd w:val="clear" w:color="auto" w:fill="BDD6EE" w:themeFill="accent1" w:themeFillTint="66"/>
              <w:lang w:val="en-US"/>
            </w:rPr>
            <w:t>[Adresa</w:t>
          </w:r>
          <w:r w:rsidRPr="006F6412">
            <w:rPr>
              <w:rStyle w:val="PlaceholderText"/>
              <w:shd w:val="clear" w:color="auto" w:fill="BDD6EE" w:themeFill="accent1" w:themeFillTint="66"/>
            </w:rPr>
            <w:t>]</w:t>
          </w:r>
        </w:sdtContent>
      </w:sdt>
    </w:p>
    <w:p w14:paraId="558DCD9B" w14:textId="77777777" w:rsidR="00953B5B" w:rsidRPr="006F6412" w:rsidRDefault="00953B5B" w:rsidP="00953B5B">
      <w:pPr>
        <w:jc w:val="both"/>
      </w:pPr>
      <w:r w:rsidRPr="006F6412">
        <w:t xml:space="preserve">Codul de identificare fiscală: </w:t>
      </w:r>
      <w:sdt>
        <w:sdtPr>
          <w:id w:val="-214498559"/>
          <w:showingPlcHdr/>
          <w:text/>
        </w:sdtPr>
        <w:sdtContent>
          <w:r w:rsidRPr="006F6412">
            <w:rPr>
              <w:shd w:val="clear" w:color="auto" w:fill="BDD6EE" w:themeFill="accent1" w:themeFillTint="66"/>
              <w:lang w:val="en-US"/>
            </w:rPr>
            <w:t>[CIF</w:t>
          </w:r>
          <w:r w:rsidRPr="006F6412">
            <w:rPr>
              <w:rStyle w:val="PlaceholderText"/>
              <w:shd w:val="clear" w:color="auto" w:fill="BDD6EE" w:themeFill="accent1" w:themeFillTint="66"/>
            </w:rPr>
            <w:t>]</w:t>
          </w:r>
        </w:sdtContent>
      </w:sdt>
    </w:p>
    <w:p w14:paraId="3C15A234" w14:textId="77777777" w:rsidR="00953B5B" w:rsidRPr="006F6412" w:rsidRDefault="00953B5B" w:rsidP="00953B5B">
      <w:pPr>
        <w:jc w:val="both"/>
      </w:pPr>
      <w:r w:rsidRPr="006F6412">
        <w:rPr>
          <w:color w:val="000000"/>
        </w:rPr>
        <w:t>Numele şi prenumele preşedintelui consiliului de administraţie, director general sau echivalent</w:t>
      </w:r>
      <w:r w:rsidRPr="006F6412">
        <w:t xml:space="preserve">: </w:t>
      </w:r>
      <w:sdt>
        <w:sdtPr>
          <w:id w:val="1961603942"/>
          <w:showingPlcHdr/>
          <w:text/>
        </w:sdtPr>
        <w:sdtContent>
          <w:r w:rsidRPr="006F6412">
            <w:rPr>
              <w:shd w:val="clear" w:color="auto" w:fill="BDD6EE" w:themeFill="accent1" w:themeFillTint="66"/>
              <w:lang w:val="en-US"/>
            </w:rPr>
            <w:t>[Numele și prenumele complete</w:t>
          </w:r>
          <w:r w:rsidRPr="006F6412">
            <w:rPr>
              <w:rStyle w:val="PlaceholderText"/>
              <w:shd w:val="clear" w:color="auto" w:fill="BDD6EE" w:themeFill="accent1" w:themeFillTint="66"/>
            </w:rPr>
            <w:t>]</w:t>
          </w:r>
        </w:sdtContent>
      </w:sdt>
    </w:p>
    <w:p w14:paraId="24FC7823" w14:textId="77777777" w:rsidR="00953B5B" w:rsidRPr="006F6412" w:rsidRDefault="00953B5B" w:rsidP="00953B5B">
      <w:pPr>
        <w:jc w:val="both"/>
      </w:pPr>
    </w:p>
    <w:p w14:paraId="0499A8FD" w14:textId="77777777" w:rsidR="00953B5B" w:rsidRPr="006F6412" w:rsidRDefault="00953B5B" w:rsidP="00953B5B">
      <w:pPr>
        <w:jc w:val="both"/>
        <w:rPr>
          <w:b/>
        </w:rPr>
      </w:pPr>
      <w:r w:rsidRPr="006F6412">
        <w:rPr>
          <w:b/>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953B5B" w:rsidRPr="006F6412" w14:paraId="68033B68" w14:textId="77777777" w:rsidTr="00161C0D">
        <w:tc>
          <w:tcPr>
            <w:tcW w:w="8712" w:type="dxa"/>
            <w:gridSpan w:val="4"/>
          </w:tcPr>
          <w:p w14:paraId="15F4B653" w14:textId="77777777" w:rsidR="00953B5B" w:rsidRPr="006F6412" w:rsidRDefault="00953B5B" w:rsidP="00161C0D">
            <w:r w:rsidRPr="006F6412">
              <w:rPr>
                <w:color w:val="000000"/>
              </w:rPr>
              <w:t xml:space="preserve">Exerciţiul financiar de referinţă: </w:t>
            </w:r>
            <w:sdt>
              <w:sdtPr>
                <w:id w:val="-638107413"/>
                <w:showingPlcHdr/>
                <w:text/>
              </w:sdtPr>
              <w:sdtContent>
                <w:r w:rsidRPr="006F6412">
                  <w:rPr>
                    <w:shd w:val="clear" w:color="auto" w:fill="BDD6EE" w:themeFill="accent1" w:themeFillTint="66"/>
                    <w:lang w:val="en-US"/>
                  </w:rPr>
                  <w:t>[Anul fiscal</w:t>
                </w:r>
                <w:r w:rsidRPr="006F6412">
                  <w:rPr>
                    <w:rStyle w:val="PlaceholderText"/>
                    <w:shd w:val="clear" w:color="auto" w:fill="BDD6EE" w:themeFill="accent1" w:themeFillTint="66"/>
                  </w:rPr>
                  <w:t>]</w:t>
                </w:r>
              </w:sdtContent>
            </w:sdt>
          </w:p>
        </w:tc>
      </w:tr>
      <w:tr w:rsidR="00953B5B" w:rsidRPr="006F6412" w14:paraId="0FD841D3" w14:textId="77777777" w:rsidTr="00161C0D">
        <w:tc>
          <w:tcPr>
            <w:tcW w:w="3225" w:type="dxa"/>
            <w:vAlign w:val="center"/>
          </w:tcPr>
          <w:p w14:paraId="5F0AF9E5" w14:textId="77777777" w:rsidR="00953B5B" w:rsidRPr="006F6412" w:rsidRDefault="00953B5B" w:rsidP="00161C0D">
            <w:pPr>
              <w:pStyle w:val="Header"/>
            </w:pPr>
            <w:r w:rsidRPr="006F6412">
              <w:t> </w:t>
            </w:r>
          </w:p>
        </w:tc>
        <w:tc>
          <w:tcPr>
            <w:tcW w:w="1887" w:type="dxa"/>
            <w:vAlign w:val="center"/>
          </w:tcPr>
          <w:p w14:paraId="43219C5C" w14:textId="77777777" w:rsidR="00953B5B" w:rsidRPr="006F6412" w:rsidRDefault="00953B5B" w:rsidP="00161C0D">
            <w:pPr>
              <w:jc w:val="center"/>
            </w:pPr>
            <w:r w:rsidRPr="006F6412">
              <w:t>Numărul mediu anual de salariaţi</w:t>
            </w:r>
          </w:p>
        </w:tc>
        <w:tc>
          <w:tcPr>
            <w:tcW w:w="1800" w:type="dxa"/>
            <w:vAlign w:val="center"/>
          </w:tcPr>
          <w:p w14:paraId="7B784AE9" w14:textId="77777777" w:rsidR="00953B5B" w:rsidRPr="006F6412" w:rsidRDefault="00953B5B" w:rsidP="00161C0D">
            <w:pPr>
              <w:jc w:val="center"/>
            </w:pPr>
            <w:r w:rsidRPr="006F6412">
              <w:t>Cifra de afaceri anuală netă</w:t>
            </w:r>
            <w:r w:rsidRPr="006F6412">
              <w:br/>
              <w:t>(lei)</w:t>
            </w:r>
          </w:p>
        </w:tc>
        <w:tc>
          <w:tcPr>
            <w:tcW w:w="1800" w:type="dxa"/>
            <w:vAlign w:val="center"/>
          </w:tcPr>
          <w:p w14:paraId="50DED683" w14:textId="77777777" w:rsidR="00953B5B" w:rsidRPr="006F6412" w:rsidRDefault="00953B5B" w:rsidP="00161C0D">
            <w:pPr>
              <w:jc w:val="center"/>
            </w:pPr>
            <w:r w:rsidRPr="006F6412">
              <w:t>Active totale</w:t>
            </w:r>
            <w:r w:rsidRPr="006F6412">
              <w:br/>
              <w:t>(lei)</w:t>
            </w:r>
          </w:p>
        </w:tc>
      </w:tr>
      <w:tr w:rsidR="00953B5B" w:rsidRPr="006F6412" w14:paraId="647D9740" w14:textId="77777777" w:rsidTr="00161C0D">
        <w:tc>
          <w:tcPr>
            <w:tcW w:w="3225" w:type="dxa"/>
          </w:tcPr>
          <w:p w14:paraId="7661F425" w14:textId="77777777" w:rsidR="00953B5B" w:rsidRPr="006F6412" w:rsidRDefault="00953B5B" w:rsidP="00161C0D">
            <w:pPr>
              <w:jc w:val="right"/>
              <w:rPr>
                <w:b/>
                <w:bCs/>
              </w:rPr>
            </w:pPr>
            <w:r w:rsidRPr="006F6412">
              <w:rPr>
                <w:b/>
                <w:bCs/>
              </w:rPr>
              <w:t>Total:</w:t>
            </w:r>
          </w:p>
        </w:tc>
        <w:tc>
          <w:tcPr>
            <w:tcW w:w="1887" w:type="dxa"/>
          </w:tcPr>
          <w:p w14:paraId="26E02DFF" w14:textId="77777777" w:rsidR="00953B5B" w:rsidRPr="006F6412" w:rsidRDefault="0011006E" w:rsidP="00161C0D">
            <w:pPr>
              <w:jc w:val="center"/>
            </w:pPr>
            <w:sdt>
              <w:sdtPr>
                <w:id w:val="-491710643"/>
                <w:showingPlcHdr/>
                <w:text/>
              </w:sdt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800" w:type="dxa"/>
          </w:tcPr>
          <w:p w14:paraId="0151618A" w14:textId="77777777" w:rsidR="00953B5B" w:rsidRPr="006F6412" w:rsidRDefault="0011006E" w:rsidP="00161C0D">
            <w:pPr>
              <w:jc w:val="center"/>
            </w:pPr>
            <w:sdt>
              <w:sdtPr>
                <w:id w:val="964934040"/>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1800" w:type="dxa"/>
          </w:tcPr>
          <w:p w14:paraId="2A178CB4" w14:textId="77777777" w:rsidR="00953B5B" w:rsidRPr="006F6412" w:rsidRDefault="0011006E" w:rsidP="00161C0D">
            <w:pPr>
              <w:jc w:val="center"/>
            </w:pPr>
            <w:sdt>
              <w:sdtPr>
                <w:id w:val="1648633665"/>
                <w:showingPlcHdr/>
                <w:text/>
              </w:sdt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bl>
    <w:p w14:paraId="412070FE" w14:textId="77777777" w:rsidR="00953B5B" w:rsidRPr="006F6412" w:rsidRDefault="00953B5B" w:rsidP="00953B5B">
      <w:pPr>
        <w:jc w:val="both"/>
      </w:pPr>
      <w:r w:rsidRPr="006F6412">
        <w:t>Datele trebuie introduse în tabelul B2 din Anexa B.</w:t>
      </w:r>
    </w:p>
    <w:p w14:paraId="149B904D" w14:textId="77777777" w:rsidR="00953B5B" w:rsidRPr="006F6412" w:rsidRDefault="00953B5B" w:rsidP="00953B5B">
      <w:pPr>
        <w:jc w:val="both"/>
      </w:pPr>
      <w:bookmarkStart w:id="17" w:name="do|axI^1|caII|spV.|pt2|pa3"/>
    </w:p>
    <w:bookmarkEnd w:id="17"/>
    <w:p w14:paraId="2EFB8D26" w14:textId="77777777" w:rsidR="00953B5B" w:rsidRPr="006F6412" w:rsidRDefault="00953B5B" w:rsidP="00953B5B">
      <w:pPr>
        <w:jc w:val="both"/>
      </w:pPr>
      <w:r w:rsidRPr="006F6412">
        <w:rPr>
          <w:b/>
          <w:bCs/>
        </w:rPr>
        <w:t>NOTĂ:</w:t>
      </w:r>
      <w:r w:rsidRPr="006F6412">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0362C6F8" w14:textId="77777777" w:rsidR="00953B5B" w:rsidRPr="006F6412" w:rsidRDefault="00953B5B" w:rsidP="00953B5B">
      <w:pPr>
        <w:jc w:val="both"/>
      </w:pPr>
      <w:r w:rsidRPr="006F6412">
        <w:t>Acest tip de întreprinderi partenere sunt considerate ca fiind întreprinderi direct partenere cu întreprinderea solicitantă. Datele aferente acestora şi "fişa de parteneriat" trebuie introduse în Anexa A.</w:t>
      </w:r>
    </w:p>
    <w:p w14:paraId="245AA6AB" w14:textId="77777777" w:rsidR="003D6AA8" w:rsidRPr="006F6412" w:rsidRDefault="003D6AA8" w:rsidP="00F22B86">
      <w:pPr>
        <w:tabs>
          <w:tab w:val="left" w:pos="1365"/>
        </w:tabs>
      </w:pPr>
    </w:p>
    <w:sectPr w:rsidR="003D6AA8" w:rsidRPr="006F6412" w:rsidSect="003E288A">
      <w:headerReference w:type="even" r:id="rId8"/>
      <w:headerReference w:type="default" r:id="rId9"/>
      <w:footerReference w:type="default" r:id="rId10"/>
      <w:headerReference w:type="first" r:id="rId11"/>
      <w:pgSz w:w="12240" w:h="15840"/>
      <w:pgMar w:top="709" w:right="900" w:bottom="709" w:left="1134"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52CB40" w16cex:dateUtc="2020-11-08T17:53:00Z"/>
  <w16cex:commentExtensible w16cex:durableId="2352CC4D" w16cex:dateUtc="2020-11-08T17:58:00Z"/>
  <w16cex:commentExtensible w16cex:durableId="2352CD58" w16cex:dateUtc="2020-11-08T18: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373A462" w16cid:durableId="2352CB40"/>
  <w16cid:commentId w16cid:paraId="65ED9F41" w16cid:durableId="2352CC4D"/>
  <w16cid:commentId w16cid:paraId="1A6D79F3" w16cid:durableId="2352CD5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1846D7" w14:textId="77777777" w:rsidR="000670B8" w:rsidRDefault="000670B8" w:rsidP="0056790C">
      <w:r>
        <w:separator/>
      </w:r>
    </w:p>
  </w:endnote>
  <w:endnote w:type="continuationSeparator" w:id="0">
    <w:p w14:paraId="4BBF4500" w14:textId="77777777" w:rsidR="000670B8" w:rsidRDefault="000670B8"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843825282"/>
      <w:docPartObj>
        <w:docPartGallery w:val="Page Numbers (Bottom of Page)"/>
        <w:docPartUnique/>
      </w:docPartObj>
    </w:sdtPr>
    <w:sdtEndPr>
      <w:rPr>
        <w:noProof/>
      </w:rPr>
    </w:sdtEndPr>
    <w:sdtContent>
      <w:p w14:paraId="650F14BD" w14:textId="0142561C" w:rsidR="0011006E" w:rsidRDefault="0011006E">
        <w:pPr>
          <w:pStyle w:val="Footer"/>
          <w:jc w:val="center"/>
        </w:pPr>
        <w:r>
          <w:rPr>
            <w:noProof w:val="0"/>
          </w:rPr>
          <w:fldChar w:fldCharType="begin"/>
        </w:r>
        <w:r>
          <w:instrText xml:space="preserve"> PAGE   \* MERGEFORMAT </w:instrText>
        </w:r>
        <w:r>
          <w:rPr>
            <w:noProof w:val="0"/>
          </w:rPr>
          <w:fldChar w:fldCharType="separate"/>
        </w:r>
        <w:r w:rsidR="00CE008B">
          <w:t>20</w:t>
        </w:r>
        <w:r>
          <w:fldChar w:fldCharType="end"/>
        </w:r>
      </w:p>
    </w:sdtContent>
  </w:sdt>
  <w:p w14:paraId="6484805F" w14:textId="77777777" w:rsidR="0011006E" w:rsidRDefault="001100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1DF330" w14:textId="77777777" w:rsidR="000670B8" w:rsidRDefault="000670B8" w:rsidP="0056790C">
      <w:r>
        <w:separator/>
      </w:r>
    </w:p>
  </w:footnote>
  <w:footnote w:type="continuationSeparator" w:id="0">
    <w:p w14:paraId="54B31912" w14:textId="77777777" w:rsidR="000670B8" w:rsidRDefault="000670B8" w:rsidP="0056790C">
      <w:r>
        <w:continuationSeparator/>
      </w:r>
    </w:p>
  </w:footnote>
  <w:footnote w:id="1">
    <w:p w14:paraId="1071AD1D" w14:textId="77777777" w:rsidR="0011006E" w:rsidRPr="00FB6FB1" w:rsidRDefault="0011006E" w:rsidP="00957D8C">
      <w:pPr>
        <w:pStyle w:val="FootnoteText"/>
      </w:pPr>
      <w:r>
        <w:rPr>
          <w:rStyle w:val="FootnoteReference"/>
        </w:rPr>
        <w:footnoteRef/>
      </w:r>
      <w:r>
        <w:t xml:space="preserve"> Se </w:t>
      </w:r>
      <w:proofErr w:type="spellStart"/>
      <w:r>
        <w:t>completează</w:t>
      </w:r>
      <w:proofErr w:type="spellEnd"/>
      <w:r>
        <w:t> </w:t>
      </w:r>
      <w:proofErr w:type="spellStart"/>
      <w:r>
        <w:t>dacă</w:t>
      </w:r>
      <w:proofErr w:type="spellEnd"/>
      <w:r>
        <w:t> </w:t>
      </w:r>
      <w:proofErr w:type="spellStart"/>
      <w:r>
        <w:t>finanţarea</w:t>
      </w:r>
      <w:proofErr w:type="spellEnd"/>
      <w:r>
        <w:t xml:space="preserve"> se </w:t>
      </w:r>
      <w:proofErr w:type="spellStart"/>
      <w:r>
        <w:t>solicită</w:t>
      </w:r>
      <w:proofErr w:type="spellEnd"/>
      <w:r>
        <w:t> </w:t>
      </w:r>
      <w:proofErr w:type="spellStart"/>
      <w:r>
        <w:t>pentru</w:t>
      </w:r>
      <w:proofErr w:type="spellEnd"/>
      <w:r>
        <w:t xml:space="preserve"> </w:t>
      </w:r>
      <w:proofErr w:type="spellStart"/>
      <w:r>
        <w:t>unul</w:t>
      </w:r>
      <w:proofErr w:type="spellEnd"/>
      <w:r>
        <w:t xml:space="preserve"> </w:t>
      </w:r>
      <w:proofErr w:type="spellStart"/>
      <w:r>
        <w:t>dintre</w:t>
      </w:r>
      <w:proofErr w:type="spellEnd"/>
      <w:r>
        <w:t xml:space="preserve"> </w:t>
      </w:r>
      <w:proofErr w:type="spellStart"/>
      <w:r>
        <w:t>obiectivele</w:t>
      </w:r>
      <w:proofErr w:type="spellEnd"/>
      <w:r>
        <w:t xml:space="preserve"> </w:t>
      </w:r>
      <w:proofErr w:type="spellStart"/>
      <w:r>
        <w:t>secundare</w:t>
      </w:r>
      <w:proofErr w:type="spellEnd"/>
      <w:r>
        <w:t xml:space="preserve"> de </w:t>
      </w:r>
      <w:proofErr w:type="spellStart"/>
      <w:r>
        <w:t>activitate</w:t>
      </w:r>
      <w:proofErr w:type="spellEnd"/>
      <w:r>
        <w:t>.</w:t>
      </w:r>
    </w:p>
  </w:footnote>
  <w:footnote w:id="2">
    <w:p w14:paraId="740AF27F" w14:textId="77777777" w:rsidR="0011006E" w:rsidRPr="00FB6FB1" w:rsidRDefault="0011006E" w:rsidP="00957D8C">
      <w:pPr>
        <w:pStyle w:val="FootnoteText"/>
      </w:pPr>
      <w:r>
        <w:rPr>
          <w:rStyle w:val="FootnoteReference"/>
        </w:rPr>
        <w:footnoteRef/>
      </w:r>
      <w:r>
        <w:t xml:space="preserve"> </w:t>
      </w:r>
      <w:proofErr w:type="spellStart"/>
      <w:r>
        <w:t>Activele</w:t>
      </w:r>
      <w:proofErr w:type="spellEnd"/>
      <w:r>
        <w:t xml:space="preserve"> </w:t>
      </w:r>
      <w:proofErr w:type="spellStart"/>
      <w:r>
        <w:t>totale</w:t>
      </w:r>
      <w:proofErr w:type="spellEnd"/>
      <w:r>
        <w:t xml:space="preserve"> </w:t>
      </w:r>
      <w:proofErr w:type="spellStart"/>
      <w:r>
        <w:t>sunt</w:t>
      </w:r>
      <w:proofErr w:type="spellEnd"/>
      <w:r>
        <w:t xml:space="preserve"> </w:t>
      </w:r>
      <w:proofErr w:type="spellStart"/>
      <w:r>
        <w:t>elemente</w:t>
      </w:r>
      <w:proofErr w:type="spellEnd"/>
      <w:r>
        <w:t xml:space="preserve"> </w:t>
      </w:r>
      <w:proofErr w:type="spellStart"/>
      <w:r>
        <w:t>patrimoniale</w:t>
      </w:r>
      <w:proofErr w:type="spellEnd"/>
      <w:r>
        <w:t xml:space="preserve"> (</w:t>
      </w:r>
      <w:proofErr w:type="spellStart"/>
      <w:r>
        <w:t>bunurile</w:t>
      </w:r>
      <w:proofErr w:type="spellEnd"/>
      <w:r>
        <w:t xml:space="preserve"> </w:t>
      </w:r>
      <w:proofErr w:type="spellStart"/>
      <w:r>
        <w:t>întreprinderii</w:t>
      </w:r>
      <w:proofErr w:type="spellEnd"/>
      <w:r>
        <w:t xml:space="preserve">) </w:t>
      </w:r>
      <w:proofErr w:type="spellStart"/>
      <w:r>
        <w:t>formate</w:t>
      </w:r>
      <w:proofErr w:type="spellEnd"/>
      <w:r>
        <w:t xml:space="preserve"> din: active </w:t>
      </w:r>
      <w:proofErr w:type="spellStart"/>
      <w:r>
        <w:t>imobilizate</w:t>
      </w:r>
      <w:proofErr w:type="spellEnd"/>
      <w:r>
        <w:t xml:space="preserve"> (fixe), active </w:t>
      </w:r>
      <w:proofErr w:type="spellStart"/>
      <w:r>
        <w:t>circulante</w:t>
      </w:r>
      <w:proofErr w:type="spellEnd"/>
      <w:r>
        <w:t> </w:t>
      </w:r>
      <w:proofErr w:type="spellStart"/>
      <w:r>
        <w:t>şi</w:t>
      </w:r>
      <w:proofErr w:type="spellEnd"/>
      <w:r>
        <w:t xml:space="preserve"> </w:t>
      </w:r>
      <w:proofErr w:type="spellStart"/>
      <w:r>
        <w:t>financiare</w:t>
      </w:r>
      <w:proofErr w:type="spellEnd"/>
      <w:r>
        <w:t>.</w:t>
      </w:r>
    </w:p>
  </w:footnote>
  <w:footnote w:id="3">
    <w:p w14:paraId="58D0FA5C" w14:textId="2DEA44DE" w:rsidR="0011006E" w:rsidRPr="00904165" w:rsidRDefault="0011006E" w:rsidP="00A1233F">
      <w:pPr>
        <w:jc w:val="both"/>
      </w:pPr>
      <w:bookmarkStart w:id="2" w:name="_Hlk51660110"/>
      <w:r w:rsidRPr="00904165">
        <w:rPr>
          <w:sz w:val="18"/>
          <w:szCs w:val="18"/>
        </w:rPr>
        <w:footnoteRef/>
      </w:r>
      <w:r w:rsidRPr="00904165">
        <w:rPr>
          <w:sz w:val="18"/>
          <w:szCs w:val="18"/>
        </w:rPr>
        <w:t xml:space="preserve">   Orice activitate care constă în furnizarea de bunuri și servicii pe o piață constituie o activitate economică. Indiferent de forma de organizare a entitatii care desfasoara activitatea economica, aceasta va fi asimilitata unei intreprindei si incadrata in categoria corespunzatoare (micro/mica/mijlocie/mare).</w:t>
      </w:r>
    </w:p>
    <w:bookmarkEnd w:id="2"/>
  </w:footnote>
  <w:footnote w:id="4">
    <w:p w14:paraId="5DDA5F22" w14:textId="0FF3BB00" w:rsidR="0011006E" w:rsidRPr="0048659D" w:rsidRDefault="0011006E">
      <w:pPr>
        <w:pStyle w:val="FootnoteText"/>
        <w:rPr>
          <w:lang w:val="en-GB"/>
        </w:rPr>
      </w:pPr>
      <w:r>
        <w:rPr>
          <w:rStyle w:val="FootnoteReference"/>
        </w:rPr>
        <w:footnoteRef/>
      </w:r>
      <w:r>
        <w:t xml:space="preserve"> </w:t>
      </w:r>
      <w:proofErr w:type="spellStart"/>
      <w:r w:rsidRPr="00CB47CB">
        <w:rPr>
          <w:sz w:val="16"/>
        </w:rPr>
        <w:t>Incadrarea</w:t>
      </w:r>
      <w:proofErr w:type="spellEnd"/>
      <w:r w:rsidRPr="00CB47CB">
        <w:rPr>
          <w:sz w:val="16"/>
        </w:rPr>
        <w:t xml:space="preserve"> in </w:t>
      </w:r>
      <w:proofErr w:type="spellStart"/>
      <w:r w:rsidRPr="00CB47CB">
        <w:rPr>
          <w:sz w:val="16"/>
        </w:rPr>
        <w:t>categoria</w:t>
      </w:r>
      <w:proofErr w:type="spellEnd"/>
      <w:r w:rsidRPr="00CB47CB">
        <w:rPr>
          <w:sz w:val="16"/>
        </w:rPr>
        <w:t xml:space="preserve"> de </w:t>
      </w:r>
      <w:proofErr w:type="spellStart"/>
      <w:r w:rsidRPr="00CB47CB">
        <w:rPr>
          <w:sz w:val="16"/>
        </w:rPr>
        <w:t>întreprindere</w:t>
      </w:r>
      <w:proofErr w:type="spellEnd"/>
      <w:r w:rsidRPr="00CB47CB">
        <w:rPr>
          <w:sz w:val="16"/>
        </w:rPr>
        <w:t xml:space="preserve"> se </w:t>
      </w:r>
      <w:proofErr w:type="spellStart"/>
      <w:r w:rsidRPr="00CB47CB">
        <w:rPr>
          <w:sz w:val="16"/>
        </w:rPr>
        <w:t>va</w:t>
      </w:r>
      <w:proofErr w:type="spellEnd"/>
      <w:r w:rsidRPr="00CB47CB">
        <w:rPr>
          <w:sz w:val="16"/>
        </w:rPr>
        <w:t xml:space="preserve"> </w:t>
      </w:r>
      <w:proofErr w:type="spellStart"/>
      <w:r w:rsidRPr="00CB47CB">
        <w:rPr>
          <w:sz w:val="16"/>
        </w:rPr>
        <w:t>realiza</w:t>
      </w:r>
      <w:proofErr w:type="spellEnd"/>
      <w:r w:rsidRPr="00CB47CB">
        <w:rPr>
          <w:sz w:val="16"/>
        </w:rPr>
        <w:t xml:space="preserve"> </w:t>
      </w:r>
      <w:proofErr w:type="spellStart"/>
      <w:r w:rsidRPr="00CB47CB">
        <w:rPr>
          <w:sz w:val="16"/>
        </w:rPr>
        <w:t>avand</w:t>
      </w:r>
      <w:proofErr w:type="spellEnd"/>
      <w:r w:rsidRPr="00CB47CB">
        <w:rPr>
          <w:sz w:val="16"/>
        </w:rPr>
        <w:t xml:space="preserve"> in </w:t>
      </w:r>
      <w:proofErr w:type="spellStart"/>
      <w:r w:rsidRPr="00CB47CB">
        <w:rPr>
          <w:sz w:val="16"/>
        </w:rPr>
        <w:t>vedere</w:t>
      </w:r>
      <w:proofErr w:type="spellEnd"/>
      <w:r w:rsidRPr="00CB47CB">
        <w:rPr>
          <w:sz w:val="16"/>
        </w:rPr>
        <w:t xml:space="preserve"> </w:t>
      </w:r>
      <w:proofErr w:type="spellStart"/>
      <w:proofErr w:type="gramStart"/>
      <w:r w:rsidRPr="00CB47CB">
        <w:rPr>
          <w:sz w:val="16"/>
        </w:rPr>
        <w:t>prevederile</w:t>
      </w:r>
      <w:proofErr w:type="spellEnd"/>
      <w:r w:rsidRPr="00CB47CB">
        <w:rPr>
          <w:sz w:val="16"/>
        </w:rPr>
        <w:t xml:space="preserve">  </w:t>
      </w:r>
      <w:proofErr w:type="spellStart"/>
      <w:r w:rsidRPr="00CB47CB">
        <w:rPr>
          <w:sz w:val="16"/>
        </w:rPr>
        <w:t>Legii</w:t>
      </w:r>
      <w:proofErr w:type="spellEnd"/>
      <w:proofErr w:type="gramEnd"/>
      <w:r w:rsidRPr="00CB47CB">
        <w:rPr>
          <w:sz w:val="16"/>
        </w:rPr>
        <w:t xml:space="preserve"> </w:t>
      </w:r>
      <w:proofErr w:type="spellStart"/>
      <w:r w:rsidRPr="00CB47CB">
        <w:rPr>
          <w:sz w:val="16"/>
        </w:rPr>
        <w:t>nr</w:t>
      </w:r>
      <w:proofErr w:type="spellEnd"/>
      <w:r w:rsidRPr="00CB47CB">
        <w:rPr>
          <w:sz w:val="16"/>
        </w:rPr>
        <w:t xml:space="preserve">. 346/2004 </w:t>
      </w:r>
      <w:proofErr w:type="spellStart"/>
      <w:r w:rsidRPr="00CB47CB">
        <w:rPr>
          <w:sz w:val="16"/>
        </w:rPr>
        <w:t>privind</w:t>
      </w:r>
      <w:proofErr w:type="spellEnd"/>
      <w:r w:rsidRPr="00CB47CB">
        <w:rPr>
          <w:sz w:val="16"/>
        </w:rPr>
        <w:t xml:space="preserve"> </w:t>
      </w:r>
      <w:proofErr w:type="spellStart"/>
      <w:r w:rsidRPr="00CB47CB">
        <w:rPr>
          <w:sz w:val="16"/>
        </w:rPr>
        <w:t>stimularea</w:t>
      </w:r>
      <w:proofErr w:type="spellEnd"/>
      <w:r w:rsidRPr="00CB47CB">
        <w:rPr>
          <w:sz w:val="16"/>
        </w:rPr>
        <w:t xml:space="preserve"> </w:t>
      </w:r>
      <w:proofErr w:type="spellStart"/>
      <w:r w:rsidRPr="00CB47CB">
        <w:rPr>
          <w:sz w:val="16"/>
        </w:rPr>
        <w:t>înființării</w:t>
      </w:r>
      <w:proofErr w:type="spellEnd"/>
      <w:r w:rsidRPr="00CB47CB">
        <w:rPr>
          <w:sz w:val="16"/>
        </w:rPr>
        <w:t xml:space="preserve"> </w:t>
      </w:r>
      <w:proofErr w:type="spellStart"/>
      <w:r w:rsidRPr="00CB47CB">
        <w:rPr>
          <w:sz w:val="16"/>
        </w:rPr>
        <w:t>și</w:t>
      </w:r>
      <w:proofErr w:type="spellEnd"/>
      <w:r w:rsidRPr="00CB47CB">
        <w:rPr>
          <w:sz w:val="16"/>
        </w:rPr>
        <w:t xml:space="preserve"> </w:t>
      </w:r>
      <w:proofErr w:type="spellStart"/>
      <w:r w:rsidRPr="00CB47CB">
        <w:rPr>
          <w:sz w:val="16"/>
        </w:rPr>
        <w:t>dezvoltării</w:t>
      </w:r>
      <w:proofErr w:type="spellEnd"/>
      <w:r w:rsidRPr="00CB47CB">
        <w:rPr>
          <w:sz w:val="16"/>
        </w:rPr>
        <w:t xml:space="preserve"> IMM-</w:t>
      </w:r>
      <w:proofErr w:type="spellStart"/>
      <w:r w:rsidRPr="00CB47CB">
        <w:rPr>
          <w:sz w:val="16"/>
        </w:rPr>
        <w:t>urilor</w:t>
      </w:r>
      <w:proofErr w:type="spellEnd"/>
      <w:r w:rsidRPr="00CB47CB">
        <w:rPr>
          <w:sz w:val="16"/>
        </w:rPr>
        <w:t xml:space="preserve">, cu </w:t>
      </w:r>
      <w:proofErr w:type="spellStart"/>
      <w:r w:rsidRPr="00CB47CB">
        <w:rPr>
          <w:sz w:val="16"/>
        </w:rPr>
        <w:t>modificările</w:t>
      </w:r>
      <w:proofErr w:type="spellEnd"/>
      <w:r w:rsidRPr="00CB47CB">
        <w:rPr>
          <w:sz w:val="16"/>
        </w:rPr>
        <w:t xml:space="preserve"> </w:t>
      </w:r>
      <w:proofErr w:type="spellStart"/>
      <w:r w:rsidRPr="00CB47CB">
        <w:rPr>
          <w:sz w:val="16"/>
        </w:rPr>
        <w:t>și</w:t>
      </w:r>
      <w:proofErr w:type="spellEnd"/>
      <w:r w:rsidRPr="00CB47CB">
        <w:rPr>
          <w:sz w:val="16"/>
        </w:rPr>
        <w:t xml:space="preserve"> </w:t>
      </w:r>
      <w:proofErr w:type="spellStart"/>
      <w:r w:rsidRPr="00CB47CB">
        <w:rPr>
          <w:sz w:val="16"/>
        </w:rPr>
        <w:t>completările</w:t>
      </w:r>
      <w:proofErr w:type="spellEnd"/>
      <w:r w:rsidRPr="00CB47CB">
        <w:rPr>
          <w:sz w:val="16"/>
        </w:rPr>
        <w:t xml:space="preserve"> </w:t>
      </w:r>
      <w:proofErr w:type="spellStart"/>
      <w:proofErr w:type="gramStart"/>
      <w:r w:rsidRPr="00CB47CB">
        <w:rPr>
          <w:sz w:val="16"/>
        </w:rPr>
        <w:t>ulterioare</w:t>
      </w:r>
      <w:proofErr w:type="spellEnd"/>
      <w:r w:rsidRPr="00CB47CB">
        <w:rPr>
          <w:sz w:val="16"/>
        </w:rPr>
        <w:t xml:space="preserve"> ,</w:t>
      </w:r>
      <w:proofErr w:type="gramEnd"/>
      <w:r w:rsidRPr="00CB47CB">
        <w:rPr>
          <w:sz w:val="16"/>
        </w:rPr>
        <w:t xml:space="preserve"> </w:t>
      </w:r>
      <w:proofErr w:type="spellStart"/>
      <w:r w:rsidRPr="00CB47CB">
        <w:rPr>
          <w:sz w:val="16"/>
        </w:rPr>
        <w:t>Recomandarea</w:t>
      </w:r>
      <w:proofErr w:type="spellEnd"/>
      <w:r w:rsidRPr="00CB47CB">
        <w:rPr>
          <w:sz w:val="16"/>
        </w:rPr>
        <w:t xml:space="preserve"> CE </w:t>
      </w:r>
      <w:proofErr w:type="spellStart"/>
      <w:r w:rsidRPr="00CB47CB">
        <w:rPr>
          <w:sz w:val="16"/>
        </w:rPr>
        <w:t>nr</w:t>
      </w:r>
      <w:proofErr w:type="spellEnd"/>
      <w:r w:rsidRPr="00CB47CB">
        <w:rPr>
          <w:sz w:val="16"/>
        </w:rPr>
        <w:t xml:space="preserve">. 361/2003 </w:t>
      </w:r>
      <w:proofErr w:type="spellStart"/>
      <w:r w:rsidRPr="00CB47CB">
        <w:rPr>
          <w:sz w:val="16"/>
        </w:rPr>
        <w:t>privind</w:t>
      </w:r>
      <w:proofErr w:type="spellEnd"/>
      <w:r w:rsidRPr="00CB47CB">
        <w:rPr>
          <w:sz w:val="16"/>
        </w:rPr>
        <w:t xml:space="preserve"> </w:t>
      </w:r>
      <w:proofErr w:type="spellStart"/>
      <w:r w:rsidRPr="00CB47CB">
        <w:rPr>
          <w:sz w:val="16"/>
        </w:rPr>
        <w:t>definiția</w:t>
      </w:r>
      <w:proofErr w:type="spellEnd"/>
      <w:r w:rsidRPr="00CB47CB">
        <w:rPr>
          <w:sz w:val="16"/>
        </w:rPr>
        <w:t xml:space="preserve"> IMM-</w:t>
      </w:r>
      <w:proofErr w:type="spellStart"/>
      <w:r w:rsidRPr="00CB47CB">
        <w:rPr>
          <w:sz w:val="16"/>
        </w:rPr>
        <w:t>urilor</w:t>
      </w:r>
      <w:proofErr w:type="spellEnd"/>
      <w:r w:rsidRPr="00CB47CB">
        <w:rPr>
          <w:sz w:val="16"/>
        </w:rPr>
        <w:t xml:space="preserve">, </w:t>
      </w:r>
      <w:proofErr w:type="spellStart"/>
      <w:r w:rsidRPr="00CB47CB">
        <w:rPr>
          <w:sz w:val="16"/>
        </w:rPr>
        <w:t>Manualului</w:t>
      </w:r>
      <w:proofErr w:type="spellEnd"/>
      <w:r w:rsidRPr="00CB47CB">
        <w:rPr>
          <w:sz w:val="16"/>
        </w:rPr>
        <w:t xml:space="preserve"> </w:t>
      </w:r>
      <w:proofErr w:type="spellStart"/>
      <w:r w:rsidRPr="00CB47CB">
        <w:rPr>
          <w:sz w:val="16"/>
        </w:rPr>
        <w:t>utilizatorului</w:t>
      </w:r>
      <w:proofErr w:type="spellEnd"/>
      <w:r w:rsidRPr="00CB47CB">
        <w:rPr>
          <w:sz w:val="16"/>
        </w:rPr>
        <w:t xml:space="preserve"> </w:t>
      </w:r>
      <w:proofErr w:type="spellStart"/>
      <w:r w:rsidRPr="00CB47CB">
        <w:rPr>
          <w:sz w:val="16"/>
        </w:rPr>
        <w:t>pentru</w:t>
      </w:r>
      <w:proofErr w:type="spellEnd"/>
      <w:r w:rsidRPr="00CB47CB">
        <w:rPr>
          <w:sz w:val="16"/>
        </w:rPr>
        <w:t xml:space="preserve"> </w:t>
      </w:r>
      <w:proofErr w:type="spellStart"/>
      <w:r w:rsidRPr="00CB47CB">
        <w:rPr>
          <w:sz w:val="16"/>
        </w:rPr>
        <w:t>definiția</w:t>
      </w:r>
      <w:proofErr w:type="spellEnd"/>
      <w:r w:rsidRPr="00CB47CB">
        <w:rPr>
          <w:sz w:val="16"/>
        </w:rPr>
        <w:t xml:space="preserve"> IMM-</w:t>
      </w:r>
      <w:proofErr w:type="spellStart"/>
      <w:r w:rsidRPr="00CB47CB">
        <w:rPr>
          <w:sz w:val="16"/>
        </w:rPr>
        <w:t>urilor</w:t>
      </w:r>
      <w:proofErr w:type="spellEnd"/>
      <w:r w:rsidRPr="00CB47CB">
        <w:rPr>
          <w:sz w:val="16"/>
        </w:rPr>
        <w:t xml:space="preserve"> (</w:t>
      </w:r>
      <w:proofErr w:type="spellStart"/>
      <w:r w:rsidRPr="00CB47CB">
        <w:rPr>
          <w:sz w:val="16"/>
        </w:rPr>
        <w:t>Comisia</w:t>
      </w:r>
      <w:proofErr w:type="spellEnd"/>
      <w:r w:rsidRPr="00CB47CB">
        <w:rPr>
          <w:sz w:val="16"/>
        </w:rPr>
        <w:t xml:space="preserve"> </w:t>
      </w:r>
      <w:proofErr w:type="spellStart"/>
      <w:r w:rsidRPr="00CB47CB">
        <w:rPr>
          <w:sz w:val="16"/>
        </w:rPr>
        <w:t>Europeană</w:t>
      </w:r>
      <w:proofErr w:type="spellEnd"/>
      <w:r w:rsidRPr="00CB47CB">
        <w:rPr>
          <w:sz w:val="16"/>
        </w:rPr>
        <w:t xml:space="preserve">, 2015), </w:t>
      </w:r>
      <w:proofErr w:type="spellStart"/>
      <w:r w:rsidRPr="00CB47CB">
        <w:rPr>
          <w:sz w:val="16"/>
        </w:rPr>
        <w:t>Jurisprudența</w:t>
      </w:r>
      <w:proofErr w:type="spellEnd"/>
      <w:r w:rsidRPr="00CB47CB">
        <w:rPr>
          <w:sz w:val="16"/>
        </w:rPr>
        <w:t xml:space="preserve"> </w:t>
      </w:r>
      <w:proofErr w:type="spellStart"/>
      <w:r w:rsidRPr="00CB47CB">
        <w:rPr>
          <w:sz w:val="16"/>
        </w:rPr>
        <w:t>Curții</w:t>
      </w:r>
      <w:proofErr w:type="spellEnd"/>
      <w:r w:rsidRPr="00CB47CB">
        <w:rPr>
          <w:sz w:val="16"/>
        </w:rPr>
        <w:t xml:space="preserve"> </w:t>
      </w:r>
      <w:proofErr w:type="spellStart"/>
      <w:r w:rsidRPr="00CB47CB">
        <w:rPr>
          <w:sz w:val="16"/>
        </w:rPr>
        <w:t>Europene</w:t>
      </w:r>
      <w:proofErr w:type="spellEnd"/>
      <w:r w:rsidRPr="00CB47CB">
        <w:rPr>
          <w:sz w:val="16"/>
        </w:rPr>
        <w:t xml:space="preserve"> de </w:t>
      </w:r>
      <w:proofErr w:type="spellStart"/>
      <w:r w:rsidRPr="00CB47CB">
        <w:rPr>
          <w:sz w:val="16"/>
        </w:rPr>
        <w:t>Justiție</w:t>
      </w:r>
      <w:proofErr w:type="spellEnd"/>
      <w:r w:rsidRPr="00CB47CB">
        <w:rPr>
          <w:sz w:val="16"/>
        </w:rPr>
        <w:t xml:space="preserve"> </w:t>
      </w:r>
      <w:proofErr w:type="spellStart"/>
      <w:r w:rsidRPr="00CB47CB">
        <w:rPr>
          <w:sz w:val="16"/>
        </w:rPr>
        <w:t>în</w:t>
      </w:r>
      <w:proofErr w:type="spellEnd"/>
      <w:r w:rsidRPr="00CB47CB">
        <w:rPr>
          <w:sz w:val="16"/>
        </w:rPr>
        <w:t xml:space="preserve"> </w:t>
      </w:r>
      <w:proofErr w:type="spellStart"/>
      <w:r w:rsidRPr="00CB47CB">
        <w:rPr>
          <w:sz w:val="16"/>
        </w:rPr>
        <w:t>ceea</w:t>
      </w:r>
      <w:proofErr w:type="spellEnd"/>
      <w:r w:rsidRPr="00CB47CB">
        <w:rPr>
          <w:sz w:val="16"/>
        </w:rPr>
        <w:t xml:space="preserve"> </w:t>
      </w:r>
      <w:proofErr w:type="spellStart"/>
      <w:proofErr w:type="gramStart"/>
      <w:r w:rsidRPr="00CB47CB">
        <w:rPr>
          <w:sz w:val="16"/>
        </w:rPr>
        <w:t>ce</w:t>
      </w:r>
      <w:proofErr w:type="spellEnd"/>
      <w:proofErr w:type="gramEnd"/>
      <w:r w:rsidRPr="00CB47CB">
        <w:rPr>
          <w:sz w:val="16"/>
        </w:rPr>
        <w:t xml:space="preserve"> </w:t>
      </w:r>
      <w:proofErr w:type="spellStart"/>
      <w:r w:rsidRPr="00CB47CB">
        <w:rPr>
          <w:sz w:val="16"/>
        </w:rPr>
        <w:t>privește</w:t>
      </w:r>
      <w:proofErr w:type="spellEnd"/>
      <w:r w:rsidRPr="00CB47CB">
        <w:rPr>
          <w:sz w:val="16"/>
        </w:rPr>
        <w:t xml:space="preserve"> </w:t>
      </w:r>
      <w:proofErr w:type="spellStart"/>
      <w:r w:rsidRPr="00CB47CB">
        <w:rPr>
          <w:sz w:val="16"/>
        </w:rPr>
        <w:t>definiția</w:t>
      </w:r>
      <w:proofErr w:type="spellEnd"/>
      <w:r w:rsidRPr="00CB47CB">
        <w:rPr>
          <w:sz w:val="16"/>
        </w:rPr>
        <w:t xml:space="preserve"> IMM-</w:t>
      </w:r>
      <w:proofErr w:type="spellStart"/>
      <w:r w:rsidRPr="00CB47CB">
        <w:rPr>
          <w:sz w:val="16"/>
        </w:rPr>
        <w:t>urilor</w:t>
      </w:r>
      <w:proofErr w:type="spellEnd"/>
      <w:r w:rsidRPr="00CB47CB">
        <w:rPr>
          <w:sz w:val="16"/>
        </w:rPr>
        <w:t xml:space="preserve">, conform </w:t>
      </w:r>
      <w:proofErr w:type="spellStart"/>
      <w:r w:rsidRPr="00CB47CB">
        <w:rPr>
          <w:sz w:val="16"/>
        </w:rPr>
        <w:t>Recomandării</w:t>
      </w:r>
      <w:proofErr w:type="spellEnd"/>
      <w:r w:rsidRPr="00CB47CB">
        <w:rPr>
          <w:sz w:val="16"/>
        </w:rPr>
        <w:t xml:space="preserve"> CE </w:t>
      </w:r>
      <w:proofErr w:type="spellStart"/>
      <w:r w:rsidRPr="00CB47CB">
        <w:rPr>
          <w:sz w:val="16"/>
        </w:rPr>
        <w:t>nr</w:t>
      </w:r>
      <w:proofErr w:type="spellEnd"/>
      <w:r w:rsidRPr="00CB47CB">
        <w:rPr>
          <w:sz w:val="16"/>
        </w:rPr>
        <w:t>. 361/2003</w:t>
      </w:r>
      <w:r>
        <w:rPr>
          <w:sz w:val="16"/>
        </w:rPr>
        <w:t>.</w:t>
      </w:r>
    </w:p>
  </w:footnote>
  <w:footnote w:id="5">
    <w:p w14:paraId="6DB83B6C" w14:textId="77777777" w:rsidR="0011006E" w:rsidRPr="00CB47CB" w:rsidRDefault="0011006E" w:rsidP="0048659D">
      <w:pPr>
        <w:pStyle w:val="FootnoteText"/>
        <w:rPr>
          <w:sz w:val="16"/>
        </w:rPr>
      </w:pPr>
      <w:r>
        <w:rPr>
          <w:rStyle w:val="FootnoteReference"/>
        </w:rPr>
        <w:footnoteRef/>
      </w:r>
      <w:r>
        <w:t xml:space="preserve"> </w:t>
      </w:r>
      <w:proofErr w:type="spellStart"/>
      <w:r w:rsidRPr="00CB47CB">
        <w:rPr>
          <w:sz w:val="16"/>
        </w:rPr>
        <w:t>Datele</w:t>
      </w:r>
      <w:proofErr w:type="spellEnd"/>
      <w:r w:rsidRPr="00CB47CB">
        <w:rPr>
          <w:sz w:val="16"/>
        </w:rPr>
        <w:t xml:space="preserve"> cu </w:t>
      </w:r>
      <w:proofErr w:type="spellStart"/>
      <w:r w:rsidRPr="00CB47CB">
        <w:rPr>
          <w:sz w:val="16"/>
        </w:rPr>
        <w:t>privire</w:t>
      </w:r>
      <w:proofErr w:type="spellEnd"/>
      <w:r w:rsidRPr="00CB47CB">
        <w:rPr>
          <w:sz w:val="16"/>
        </w:rPr>
        <w:t xml:space="preserve"> la </w:t>
      </w:r>
      <w:proofErr w:type="spellStart"/>
      <w:r w:rsidRPr="00CB47CB">
        <w:rPr>
          <w:sz w:val="16"/>
        </w:rPr>
        <w:t>numărul</w:t>
      </w:r>
      <w:proofErr w:type="spellEnd"/>
      <w:r w:rsidRPr="00CB47CB">
        <w:rPr>
          <w:sz w:val="16"/>
        </w:rPr>
        <w:t xml:space="preserve"> </w:t>
      </w:r>
      <w:proofErr w:type="spellStart"/>
      <w:r w:rsidRPr="00CB47CB">
        <w:rPr>
          <w:sz w:val="16"/>
        </w:rPr>
        <w:t>mediu</w:t>
      </w:r>
      <w:proofErr w:type="spellEnd"/>
      <w:r w:rsidRPr="00CB47CB">
        <w:rPr>
          <w:sz w:val="16"/>
        </w:rPr>
        <w:t xml:space="preserve"> </w:t>
      </w:r>
      <w:proofErr w:type="spellStart"/>
      <w:r w:rsidRPr="00CB47CB">
        <w:rPr>
          <w:sz w:val="16"/>
        </w:rPr>
        <w:t>anual</w:t>
      </w:r>
      <w:proofErr w:type="spellEnd"/>
      <w:r w:rsidRPr="00CB47CB">
        <w:rPr>
          <w:sz w:val="16"/>
        </w:rPr>
        <w:t xml:space="preserve"> de </w:t>
      </w:r>
      <w:proofErr w:type="spellStart"/>
      <w:r w:rsidRPr="00CB47CB">
        <w:rPr>
          <w:sz w:val="16"/>
        </w:rPr>
        <w:t>salariaţi</w:t>
      </w:r>
      <w:proofErr w:type="spellEnd"/>
      <w:r w:rsidRPr="00CB47CB">
        <w:rPr>
          <w:sz w:val="16"/>
        </w:rPr>
        <w:t xml:space="preserve">, </w:t>
      </w:r>
      <w:proofErr w:type="spellStart"/>
      <w:r w:rsidRPr="00CB47CB">
        <w:rPr>
          <w:sz w:val="16"/>
        </w:rPr>
        <w:t>cifra</w:t>
      </w:r>
      <w:proofErr w:type="spellEnd"/>
      <w:r w:rsidRPr="00CB47CB">
        <w:rPr>
          <w:sz w:val="16"/>
        </w:rPr>
        <w:t xml:space="preserve"> de </w:t>
      </w:r>
      <w:proofErr w:type="spellStart"/>
      <w:r w:rsidRPr="00CB47CB">
        <w:rPr>
          <w:sz w:val="16"/>
        </w:rPr>
        <w:t>afaceri</w:t>
      </w:r>
      <w:proofErr w:type="spellEnd"/>
      <w:r w:rsidRPr="00CB47CB">
        <w:rPr>
          <w:sz w:val="16"/>
        </w:rPr>
        <w:t xml:space="preserve"> </w:t>
      </w:r>
      <w:proofErr w:type="spellStart"/>
      <w:r w:rsidRPr="00CB47CB">
        <w:rPr>
          <w:sz w:val="16"/>
        </w:rPr>
        <w:t>anuală</w:t>
      </w:r>
      <w:proofErr w:type="spellEnd"/>
      <w:r w:rsidRPr="00CB47CB">
        <w:rPr>
          <w:sz w:val="16"/>
        </w:rPr>
        <w:t xml:space="preserve"> </w:t>
      </w:r>
      <w:proofErr w:type="spellStart"/>
      <w:r w:rsidRPr="00CB47CB">
        <w:rPr>
          <w:sz w:val="16"/>
        </w:rPr>
        <w:t>netă</w:t>
      </w:r>
      <w:proofErr w:type="spellEnd"/>
      <w:r w:rsidRPr="00CB47CB">
        <w:rPr>
          <w:sz w:val="16"/>
        </w:rPr>
        <w:t xml:space="preserve"> </w:t>
      </w:r>
      <w:proofErr w:type="spellStart"/>
      <w:r w:rsidRPr="00CB47CB">
        <w:rPr>
          <w:sz w:val="16"/>
        </w:rPr>
        <w:t>şi</w:t>
      </w:r>
      <w:proofErr w:type="spellEnd"/>
      <w:r w:rsidRPr="00CB47CB">
        <w:rPr>
          <w:sz w:val="16"/>
        </w:rPr>
        <w:t xml:space="preserve"> </w:t>
      </w:r>
      <w:proofErr w:type="spellStart"/>
      <w:r w:rsidRPr="00CB47CB">
        <w:rPr>
          <w:sz w:val="16"/>
        </w:rPr>
        <w:t>activele</w:t>
      </w:r>
      <w:proofErr w:type="spellEnd"/>
      <w:r w:rsidRPr="00CB47CB">
        <w:rPr>
          <w:sz w:val="16"/>
        </w:rPr>
        <w:t xml:space="preserve"> </w:t>
      </w:r>
      <w:proofErr w:type="spellStart"/>
      <w:r w:rsidRPr="00CB47CB">
        <w:rPr>
          <w:sz w:val="16"/>
        </w:rPr>
        <w:t>totale</w:t>
      </w:r>
      <w:proofErr w:type="spellEnd"/>
      <w:r w:rsidRPr="00CB47CB">
        <w:rPr>
          <w:sz w:val="16"/>
        </w:rPr>
        <w:t xml:space="preserve"> </w:t>
      </w:r>
      <w:proofErr w:type="spellStart"/>
      <w:r w:rsidRPr="00CB47CB">
        <w:rPr>
          <w:sz w:val="16"/>
        </w:rPr>
        <w:t>sunt</w:t>
      </w:r>
      <w:proofErr w:type="spellEnd"/>
      <w:r w:rsidRPr="00CB47CB">
        <w:rPr>
          <w:sz w:val="16"/>
        </w:rPr>
        <w:t xml:space="preserve"> </w:t>
      </w:r>
      <w:proofErr w:type="spellStart"/>
      <w:r w:rsidRPr="00CB47CB">
        <w:rPr>
          <w:sz w:val="16"/>
        </w:rPr>
        <w:t>cele</w:t>
      </w:r>
      <w:proofErr w:type="spellEnd"/>
      <w:r w:rsidRPr="00CB47CB">
        <w:rPr>
          <w:sz w:val="16"/>
        </w:rPr>
        <w:t xml:space="preserve"> </w:t>
      </w:r>
      <w:proofErr w:type="spellStart"/>
      <w:r w:rsidRPr="00CB47CB">
        <w:rPr>
          <w:sz w:val="16"/>
        </w:rPr>
        <w:t>realizate</w:t>
      </w:r>
      <w:proofErr w:type="spellEnd"/>
      <w:r w:rsidRPr="00CB47CB">
        <w:rPr>
          <w:sz w:val="16"/>
        </w:rPr>
        <w:t xml:space="preserve"> </w:t>
      </w:r>
      <w:proofErr w:type="spellStart"/>
      <w:r w:rsidRPr="00CB47CB">
        <w:rPr>
          <w:sz w:val="16"/>
        </w:rPr>
        <w:t>în</w:t>
      </w:r>
      <w:proofErr w:type="spellEnd"/>
      <w:r w:rsidRPr="00CB47CB">
        <w:rPr>
          <w:sz w:val="16"/>
        </w:rPr>
        <w:t xml:space="preserve"> </w:t>
      </w:r>
      <w:proofErr w:type="spellStart"/>
      <w:r w:rsidRPr="00CB47CB">
        <w:rPr>
          <w:sz w:val="16"/>
        </w:rPr>
        <w:t>ultimul</w:t>
      </w:r>
      <w:proofErr w:type="spellEnd"/>
      <w:r w:rsidRPr="00CB47CB">
        <w:rPr>
          <w:sz w:val="16"/>
        </w:rPr>
        <w:t xml:space="preserve"> </w:t>
      </w:r>
      <w:proofErr w:type="spellStart"/>
      <w:r w:rsidRPr="00CB47CB">
        <w:rPr>
          <w:sz w:val="16"/>
        </w:rPr>
        <w:t>exerciţiu</w:t>
      </w:r>
      <w:proofErr w:type="spellEnd"/>
      <w:r w:rsidRPr="00CB47CB">
        <w:rPr>
          <w:sz w:val="16"/>
        </w:rPr>
        <w:t xml:space="preserve"> </w:t>
      </w:r>
      <w:proofErr w:type="spellStart"/>
      <w:r w:rsidRPr="00CB47CB">
        <w:rPr>
          <w:sz w:val="16"/>
        </w:rPr>
        <w:t>financiar</w:t>
      </w:r>
      <w:proofErr w:type="spellEnd"/>
      <w:r w:rsidRPr="00CB47CB">
        <w:rPr>
          <w:sz w:val="16"/>
        </w:rPr>
        <w:t xml:space="preserve"> </w:t>
      </w:r>
      <w:proofErr w:type="spellStart"/>
      <w:r w:rsidRPr="00CB47CB">
        <w:rPr>
          <w:sz w:val="16"/>
        </w:rPr>
        <w:t>raportate</w:t>
      </w:r>
      <w:proofErr w:type="spellEnd"/>
      <w:r w:rsidRPr="00CB47CB">
        <w:rPr>
          <w:sz w:val="16"/>
        </w:rPr>
        <w:t xml:space="preserve"> </w:t>
      </w:r>
      <w:proofErr w:type="spellStart"/>
      <w:r w:rsidRPr="00CB47CB">
        <w:rPr>
          <w:sz w:val="16"/>
        </w:rPr>
        <w:t>în</w:t>
      </w:r>
      <w:proofErr w:type="spellEnd"/>
      <w:r w:rsidRPr="00CB47CB">
        <w:rPr>
          <w:sz w:val="16"/>
        </w:rPr>
        <w:t xml:space="preserve"> </w:t>
      </w:r>
      <w:proofErr w:type="spellStart"/>
      <w:r w:rsidRPr="00CB47CB">
        <w:rPr>
          <w:sz w:val="16"/>
        </w:rPr>
        <w:t>situaţiile</w:t>
      </w:r>
      <w:proofErr w:type="spellEnd"/>
      <w:r w:rsidRPr="00CB47CB">
        <w:rPr>
          <w:sz w:val="16"/>
        </w:rPr>
        <w:t xml:space="preserve"> </w:t>
      </w:r>
      <w:proofErr w:type="spellStart"/>
      <w:r w:rsidRPr="00CB47CB">
        <w:rPr>
          <w:sz w:val="16"/>
        </w:rPr>
        <w:t>financiare</w:t>
      </w:r>
      <w:proofErr w:type="spellEnd"/>
      <w:r w:rsidRPr="00CB47CB">
        <w:rPr>
          <w:sz w:val="16"/>
        </w:rPr>
        <w:t xml:space="preserve"> </w:t>
      </w:r>
      <w:proofErr w:type="spellStart"/>
      <w:r w:rsidRPr="00CB47CB">
        <w:rPr>
          <w:sz w:val="16"/>
        </w:rPr>
        <w:t>anuale</w:t>
      </w:r>
      <w:proofErr w:type="spellEnd"/>
      <w:r w:rsidRPr="00CB47CB">
        <w:rPr>
          <w:sz w:val="16"/>
        </w:rPr>
        <w:t xml:space="preserve"> </w:t>
      </w:r>
      <w:proofErr w:type="spellStart"/>
      <w:r w:rsidRPr="00CB47CB">
        <w:rPr>
          <w:sz w:val="16"/>
        </w:rPr>
        <w:t>aprobate</w:t>
      </w:r>
      <w:proofErr w:type="spellEnd"/>
      <w:r w:rsidRPr="00CB47CB">
        <w:rPr>
          <w:sz w:val="16"/>
        </w:rPr>
        <w:t xml:space="preserve"> de </w:t>
      </w:r>
      <w:proofErr w:type="spellStart"/>
      <w:r w:rsidRPr="00CB47CB">
        <w:rPr>
          <w:sz w:val="16"/>
        </w:rPr>
        <w:t>acţionari</w:t>
      </w:r>
      <w:proofErr w:type="spellEnd"/>
      <w:r w:rsidRPr="00CB47CB">
        <w:rPr>
          <w:sz w:val="16"/>
        </w:rPr>
        <w:t xml:space="preserve"> </w:t>
      </w:r>
      <w:proofErr w:type="spellStart"/>
      <w:r w:rsidRPr="00CB47CB">
        <w:rPr>
          <w:sz w:val="16"/>
        </w:rPr>
        <w:t>sau</w:t>
      </w:r>
      <w:proofErr w:type="spellEnd"/>
      <w:r w:rsidRPr="00CB47CB">
        <w:rPr>
          <w:sz w:val="16"/>
        </w:rPr>
        <w:t xml:space="preserve"> </w:t>
      </w:r>
      <w:proofErr w:type="spellStart"/>
      <w:r w:rsidRPr="00CB47CB">
        <w:rPr>
          <w:sz w:val="16"/>
        </w:rPr>
        <w:t>asociaţi</w:t>
      </w:r>
      <w:proofErr w:type="spellEnd"/>
      <w:r w:rsidRPr="00CB47CB">
        <w:rPr>
          <w:sz w:val="16"/>
        </w:rPr>
        <w:t>.</w:t>
      </w:r>
    </w:p>
    <w:p w14:paraId="17BABBD9" w14:textId="4FCC9166" w:rsidR="0011006E" w:rsidRPr="0048659D" w:rsidRDefault="0011006E">
      <w:pPr>
        <w:pStyle w:val="FootnoteText"/>
        <w:rPr>
          <w:lang w:val="en-GB"/>
        </w:rPr>
      </w:pPr>
    </w:p>
  </w:footnote>
  <w:footnote w:id="6">
    <w:p w14:paraId="7B1BC250" w14:textId="0C196DE1" w:rsidR="0011006E" w:rsidRPr="00785A3B" w:rsidRDefault="0011006E" w:rsidP="00432008">
      <w:pPr>
        <w:pStyle w:val="FootnoteText"/>
        <w:jc w:val="both"/>
      </w:pPr>
      <w:r>
        <w:rPr>
          <w:rStyle w:val="FootnoteReference"/>
        </w:rPr>
        <w:footnoteRef/>
      </w:r>
      <w:r>
        <w:t xml:space="preserve"> </w:t>
      </w:r>
      <w:proofErr w:type="spellStart"/>
      <w:r w:rsidRPr="00785A3B">
        <w:rPr>
          <w:rFonts w:ascii="Trebuchet MS" w:hAnsi="Trebuchet MS"/>
        </w:rPr>
        <w:t>Toate</w:t>
      </w:r>
      <w:proofErr w:type="spellEnd"/>
      <w:r>
        <w:rPr>
          <w:rFonts w:ascii="Trebuchet MS" w:hAnsi="Trebuchet MS"/>
        </w:rPr>
        <w:t xml:space="preserve"> </w:t>
      </w:r>
      <w:proofErr w:type="spellStart"/>
      <w:r w:rsidRPr="00785A3B">
        <w:rPr>
          <w:rFonts w:ascii="Trebuchet MS" w:hAnsi="Trebuchet MS"/>
        </w:rPr>
        <w:t>declaraţiile</w:t>
      </w:r>
      <w:proofErr w:type="spellEnd"/>
      <w:r w:rsidRPr="00785A3B">
        <w:rPr>
          <w:rFonts w:ascii="Trebuchet MS" w:hAnsi="Trebuchet MS"/>
        </w:rPr>
        <w:t xml:space="preserve"> </w:t>
      </w:r>
      <w:proofErr w:type="spellStart"/>
      <w:r w:rsidRPr="00785A3B">
        <w:rPr>
          <w:rFonts w:ascii="Trebuchet MS" w:hAnsi="Trebuchet MS"/>
        </w:rPr>
        <w:t>depuse</w:t>
      </w:r>
      <w:proofErr w:type="spellEnd"/>
      <w:r w:rsidRPr="00785A3B">
        <w:rPr>
          <w:rFonts w:ascii="Trebuchet MS" w:hAnsi="Trebuchet MS"/>
        </w:rPr>
        <w:t xml:space="preserve"> </w:t>
      </w:r>
      <w:proofErr w:type="spellStart"/>
      <w:r w:rsidRPr="00785A3B">
        <w:rPr>
          <w:rFonts w:ascii="Trebuchet MS" w:hAnsi="Trebuchet MS"/>
        </w:rPr>
        <w:t>pentru</w:t>
      </w:r>
      <w:proofErr w:type="spellEnd"/>
      <w:r w:rsidRPr="00785A3B">
        <w:rPr>
          <w:rFonts w:ascii="Trebuchet MS" w:hAnsi="Trebuchet MS"/>
        </w:rPr>
        <w:t xml:space="preserve"> </w:t>
      </w:r>
      <w:proofErr w:type="spellStart"/>
      <w:r w:rsidRPr="00785A3B">
        <w:rPr>
          <w:rFonts w:ascii="Trebuchet MS" w:hAnsi="Trebuchet MS"/>
        </w:rPr>
        <w:t>această</w:t>
      </w:r>
      <w:proofErr w:type="spellEnd"/>
      <w:r w:rsidRPr="00785A3B">
        <w:rPr>
          <w:rFonts w:ascii="Trebuchet MS" w:hAnsi="Trebuchet MS"/>
        </w:rPr>
        <w:t> </w:t>
      </w:r>
      <w:proofErr w:type="spellStart"/>
      <w:r w:rsidRPr="00785A3B">
        <w:rPr>
          <w:rFonts w:ascii="Trebuchet MS" w:hAnsi="Trebuchet MS"/>
        </w:rPr>
        <w:t>schemă</w:t>
      </w:r>
      <w:proofErr w:type="spellEnd"/>
      <w:r w:rsidRPr="00785A3B">
        <w:rPr>
          <w:rFonts w:ascii="Trebuchet MS" w:hAnsi="Trebuchet MS"/>
        </w:rPr>
        <w:t> </w:t>
      </w:r>
      <w:proofErr w:type="spellStart"/>
      <w:r>
        <w:rPr>
          <w:rFonts w:ascii="Trebuchet MS" w:hAnsi="Trebuchet MS"/>
        </w:rPr>
        <w:t>v</w:t>
      </w:r>
      <w:r w:rsidRPr="00785A3B">
        <w:rPr>
          <w:rFonts w:ascii="Trebuchet MS" w:hAnsi="Trebuchet MS"/>
        </w:rPr>
        <w:t>or</w:t>
      </w:r>
      <w:proofErr w:type="spellEnd"/>
      <w:r>
        <w:rPr>
          <w:rFonts w:ascii="Trebuchet MS" w:hAnsi="Trebuchet MS"/>
        </w:rPr>
        <w:t xml:space="preserve"> fi </w:t>
      </w:r>
      <w:proofErr w:type="spellStart"/>
      <w:r>
        <w:rPr>
          <w:rFonts w:ascii="Trebuchet MS" w:hAnsi="Trebuchet MS"/>
        </w:rPr>
        <w:t>semnate</w:t>
      </w:r>
      <w:proofErr w:type="spellEnd"/>
      <w:r>
        <w:rPr>
          <w:rFonts w:ascii="Trebuchet MS" w:hAnsi="Trebuchet MS"/>
        </w:rPr>
        <w:t xml:space="preserve"> de </w:t>
      </w:r>
      <w:proofErr w:type="spellStart"/>
      <w:r>
        <w:rPr>
          <w:rFonts w:ascii="Trebuchet MS" w:hAnsi="Trebuchet MS"/>
        </w:rPr>
        <w:t>aceeaşi</w:t>
      </w:r>
      <w:proofErr w:type="spellEnd"/>
      <w:r>
        <w:rPr>
          <w:rFonts w:ascii="Trebuchet MS" w:hAnsi="Trebuchet MS"/>
        </w:rPr>
        <w:t xml:space="preserve"> </w:t>
      </w:r>
      <w:proofErr w:type="spellStart"/>
      <w:r>
        <w:rPr>
          <w:rFonts w:ascii="Trebuchet MS" w:hAnsi="Trebuchet MS"/>
        </w:rPr>
        <w:t>persoană</w:t>
      </w:r>
      <w:proofErr w:type="spellEnd"/>
      <w:r w:rsidRPr="00785A3B">
        <w:rPr>
          <w:rFonts w:ascii="Trebuchet MS" w:hAnsi="Trebuchet MS"/>
        </w:rPr>
        <w:t xml:space="preserve"> </w:t>
      </w:r>
      <w:proofErr w:type="spellStart"/>
      <w:r w:rsidRPr="00785A3B">
        <w:rPr>
          <w:rFonts w:ascii="Trebuchet MS" w:hAnsi="Trebuchet MS"/>
        </w:rPr>
        <w:t>autorizată</w:t>
      </w:r>
      <w:proofErr w:type="spellEnd"/>
      <w:r w:rsidRPr="00785A3B">
        <w:rPr>
          <w:rFonts w:ascii="Trebuchet MS" w:hAnsi="Trebuchet MS"/>
        </w:rPr>
        <w:t> </w:t>
      </w:r>
      <w:proofErr w:type="spellStart"/>
      <w:proofErr w:type="gramStart"/>
      <w:r w:rsidRPr="00785A3B">
        <w:rPr>
          <w:rFonts w:ascii="Trebuchet MS" w:hAnsi="Trebuchet MS"/>
        </w:rPr>
        <w:t>să</w:t>
      </w:r>
      <w:proofErr w:type="spellEnd"/>
      <w:proofErr w:type="gramEnd"/>
      <w:r w:rsidRPr="00785A3B">
        <w:rPr>
          <w:rFonts w:ascii="Trebuchet MS" w:hAnsi="Trebuchet MS"/>
        </w:rPr>
        <w:t> </w:t>
      </w:r>
      <w:proofErr w:type="spellStart"/>
      <w:r w:rsidRPr="00785A3B">
        <w:rPr>
          <w:rFonts w:ascii="Trebuchet MS" w:hAnsi="Trebuchet MS"/>
        </w:rPr>
        <w:t>reprezinte</w:t>
      </w:r>
      <w:proofErr w:type="spellEnd"/>
      <w:r w:rsidRPr="00785A3B">
        <w:rPr>
          <w:rFonts w:ascii="Trebuchet MS" w:hAnsi="Trebuchet MS"/>
        </w:rPr>
        <w:t xml:space="preserve"> legal </w:t>
      </w:r>
      <w:proofErr w:type="spellStart"/>
      <w:r w:rsidRPr="00785A3B">
        <w:rPr>
          <w:rFonts w:ascii="Trebuchet MS" w:hAnsi="Trebuchet MS"/>
        </w:rPr>
        <w:t>întreprinderea</w:t>
      </w:r>
      <w:proofErr w:type="spellEnd"/>
      <w:r w:rsidRPr="00785A3B">
        <w:rPr>
          <w:rFonts w:ascii="Trebuchet MS" w:hAnsi="Trebuchet MS"/>
        </w:rPr>
        <w:t>.</w:t>
      </w:r>
    </w:p>
  </w:footnote>
  <w:footnote w:id="7">
    <w:p w14:paraId="7F77DB9A" w14:textId="77777777" w:rsidR="0011006E" w:rsidRDefault="0011006E" w:rsidP="00953B5B">
      <w:pPr>
        <w:pStyle w:val="FootnoteText"/>
      </w:pPr>
      <w:r>
        <w:rPr>
          <w:rStyle w:val="FootnoteReference"/>
          <w:color w:val="000000"/>
        </w:rPr>
        <w:footnoteRef/>
      </w:r>
      <w:proofErr w:type="spellStart"/>
      <w:r>
        <w:t>Datele</w:t>
      </w:r>
      <w:proofErr w:type="spellEnd"/>
      <w:r>
        <w:t xml:space="preserve"> cu </w:t>
      </w:r>
      <w:proofErr w:type="spellStart"/>
      <w:r>
        <w:t>privire</w:t>
      </w:r>
      <w:proofErr w:type="spellEnd"/>
      <w:r>
        <w:t xml:space="preserve"> la </w:t>
      </w:r>
      <w:proofErr w:type="spellStart"/>
      <w:r>
        <w:t>numărul</w:t>
      </w:r>
      <w:proofErr w:type="spellEnd"/>
      <w:r>
        <w:t xml:space="preserve"> </w:t>
      </w:r>
      <w:proofErr w:type="spellStart"/>
      <w:r>
        <w:t>mediu</w:t>
      </w:r>
      <w:proofErr w:type="spellEnd"/>
      <w:r>
        <w:t xml:space="preserve"> </w:t>
      </w:r>
      <w:proofErr w:type="spellStart"/>
      <w:r>
        <w:t>anual</w:t>
      </w:r>
      <w:proofErr w:type="spellEnd"/>
      <w:r>
        <w:t xml:space="preserve"> de </w:t>
      </w:r>
      <w:proofErr w:type="spellStart"/>
      <w:r>
        <w:t>salariaţi</w:t>
      </w:r>
      <w:proofErr w:type="spellEnd"/>
      <w:r>
        <w:t xml:space="preserve">, </w:t>
      </w:r>
      <w:proofErr w:type="spellStart"/>
      <w:r>
        <w:t>cifra</w:t>
      </w:r>
      <w:proofErr w:type="spellEnd"/>
      <w:r>
        <w:t xml:space="preserve"> de </w:t>
      </w:r>
      <w:proofErr w:type="spellStart"/>
      <w:r>
        <w:t>afaceri</w:t>
      </w:r>
      <w:proofErr w:type="spellEnd"/>
      <w:r>
        <w:t xml:space="preserve"> </w:t>
      </w:r>
      <w:proofErr w:type="spellStart"/>
      <w:r>
        <w:t>anuală</w:t>
      </w:r>
      <w:proofErr w:type="spellEnd"/>
      <w:r>
        <w:t xml:space="preserve"> </w:t>
      </w:r>
      <w:proofErr w:type="spellStart"/>
      <w:r>
        <w:t>netă</w:t>
      </w:r>
      <w:proofErr w:type="spellEnd"/>
      <w:r>
        <w:t xml:space="preserve"> </w:t>
      </w:r>
      <w:proofErr w:type="spellStart"/>
      <w:r>
        <w:t>şi</w:t>
      </w:r>
      <w:proofErr w:type="spellEnd"/>
      <w:r>
        <w:t xml:space="preserve"> </w:t>
      </w:r>
      <w:proofErr w:type="spellStart"/>
      <w:r>
        <w:t>activele</w:t>
      </w:r>
      <w:proofErr w:type="spellEnd"/>
      <w:r>
        <w:t xml:space="preserve"> </w:t>
      </w:r>
      <w:proofErr w:type="spellStart"/>
      <w:r>
        <w:t>totale</w:t>
      </w:r>
      <w:proofErr w:type="spellEnd"/>
      <w:r>
        <w:t xml:space="preserve"> </w:t>
      </w:r>
      <w:proofErr w:type="spellStart"/>
      <w:r>
        <w:t>sunt</w:t>
      </w:r>
      <w:proofErr w:type="spellEnd"/>
      <w:r>
        <w:t xml:space="preserve"> </w:t>
      </w:r>
      <w:proofErr w:type="spellStart"/>
      <w:r>
        <w:t>cele</w:t>
      </w:r>
      <w:proofErr w:type="spellEnd"/>
      <w:r>
        <w:t xml:space="preserve"> </w:t>
      </w:r>
      <w:proofErr w:type="spellStart"/>
      <w:r>
        <w:t>realizate</w:t>
      </w:r>
      <w:proofErr w:type="spellEnd"/>
      <w:r>
        <w:t xml:space="preserve"> </w:t>
      </w:r>
      <w:proofErr w:type="spellStart"/>
      <w:r>
        <w:t>în</w:t>
      </w:r>
      <w:proofErr w:type="spellEnd"/>
      <w:r>
        <w:t xml:space="preserve"> </w:t>
      </w:r>
      <w:proofErr w:type="spellStart"/>
      <w:r>
        <w:t>ultimul</w:t>
      </w:r>
      <w:proofErr w:type="spellEnd"/>
      <w:r>
        <w:t xml:space="preserve"> </w:t>
      </w:r>
      <w:proofErr w:type="spellStart"/>
      <w:r>
        <w:t>exerciţiu</w:t>
      </w:r>
      <w:proofErr w:type="spellEnd"/>
      <w:r>
        <w:t xml:space="preserve"> </w:t>
      </w:r>
      <w:proofErr w:type="spellStart"/>
      <w:r>
        <w:t>financiar</w:t>
      </w:r>
      <w:proofErr w:type="spellEnd"/>
      <w:r>
        <w:t xml:space="preserve"> </w:t>
      </w:r>
      <w:proofErr w:type="spellStart"/>
      <w:r>
        <w:t>raportate</w:t>
      </w:r>
      <w:proofErr w:type="spellEnd"/>
      <w:r>
        <w:t xml:space="preserve"> </w:t>
      </w:r>
      <w:proofErr w:type="spellStart"/>
      <w:r>
        <w:t>în</w:t>
      </w:r>
      <w:proofErr w:type="spellEnd"/>
      <w:r>
        <w:t xml:space="preserve"> </w:t>
      </w:r>
      <w:proofErr w:type="spellStart"/>
      <w:r>
        <w:t>situaţiile</w:t>
      </w:r>
      <w:proofErr w:type="spellEnd"/>
      <w:r>
        <w:t xml:space="preserve"> </w:t>
      </w:r>
      <w:proofErr w:type="spellStart"/>
      <w:r>
        <w:t>financiare</w:t>
      </w:r>
      <w:proofErr w:type="spellEnd"/>
      <w:r>
        <w:t xml:space="preserve"> </w:t>
      </w:r>
      <w:proofErr w:type="spellStart"/>
      <w:r>
        <w:t>anuale</w:t>
      </w:r>
      <w:proofErr w:type="spellEnd"/>
      <w:r>
        <w:t xml:space="preserve"> </w:t>
      </w:r>
      <w:proofErr w:type="spellStart"/>
      <w:r>
        <w:t>aprobate</w:t>
      </w:r>
      <w:proofErr w:type="spellEnd"/>
      <w:r>
        <w:t xml:space="preserve"> de </w:t>
      </w:r>
      <w:proofErr w:type="spellStart"/>
      <w:r>
        <w:t>acţionari</w:t>
      </w:r>
      <w:proofErr w:type="spellEnd"/>
      <w:r>
        <w:t xml:space="preserve"> </w:t>
      </w:r>
      <w:proofErr w:type="spellStart"/>
      <w:r>
        <w:t>sau</w:t>
      </w:r>
      <w:proofErr w:type="spellEnd"/>
      <w:r>
        <w:t xml:space="preserve"> </w:t>
      </w:r>
      <w:proofErr w:type="spellStart"/>
      <w:r>
        <w:t>asociaţi</w:t>
      </w:r>
      <w:proofErr w:type="spellEnd"/>
      <w:r>
        <w:t>.</w:t>
      </w:r>
    </w:p>
  </w:footnote>
  <w:footnote w:id="8">
    <w:p w14:paraId="34309609" w14:textId="77777777" w:rsidR="0011006E" w:rsidRDefault="0011006E" w:rsidP="00953B5B">
      <w:pPr>
        <w:pStyle w:val="FootnoteText"/>
      </w:pPr>
      <w:r>
        <w:rPr>
          <w:rStyle w:val="FootnoteReference"/>
          <w:color w:val="000000"/>
        </w:rPr>
        <w:footnoteRef/>
      </w:r>
      <w:r>
        <w:t xml:space="preserve"> </w:t>
      </w:r>
      <w:proofErr w:type="spellStart"/>
      <w:r>
        <w:t>Datele</w:t>
      </w:r>
      <w:proofErr w:type="spellEnd"/>
      <w:r>
        <w:t xml:space="preserve"> </w:t>
      </w:r>
      <w:proofErr w:type="spellStart"/>
      <w:r>
        <w:t>întreprinderii</w:t>
      </w:r>
      <w:proofErr w:type="spellEnd"/>
      <w:r>
        <w:t xml:space="preserve">, </w:t>
      </w:r>
      <w:proofErr w:type="spellStart"/>
      <w:r>
        <w:t>inclusiv</w:t>
      </w:r>
      <w:proofErr w:type="spellEnd"/>
      <w:r>
        <w:t xml:space="preserve"> </w:t>
      </w:r>
      <w:proofErr w:type="spellStart"/>
      <w:r>
        <w:t>numărul</w:t>
      </w:r>
      <w:proofErr w:type="spellEnd"/>
      <w:r>
        <w:t xml:space="preserve"> </w:t>
      </w:r>
      <w:proofErr w:type="spellStart"/>
      <w:r>
        <w:t>mediu</w:t>
      </w:r>
      <w:proofErr w:type="spellEnd"/>
      <w:r>
        <w:t xml:space="preserve"> </w:t>
      </w:r>
      <w:proofErr w:type="spellStart"/>
      <w:r>
        <w:t>anual</w:t>
      </w:r>
      <w:proofErr w:type="spellEnd"/>
      <w:r>
        <w:t xml:space="preserve"> de </w:t>
      </w:r>
      <w:proofErr w:type="spellStart"/>
      <w:r>
        <w:t>salariaţi</w:t>
      </w:r>
      <w:proofErr w:type="spellEnd"/>
      <w:r>
        <w:t xml:space="preserve">, </w:t>
      </w:r>
      <w:proofErr w:type="spellStart"/>
      <w:r>
        <w:t>sunt</w:t>
      </w:r>
      <w:proofErr w:type="spellEnd"/>
      <w:r>
        <w:t xml:space="preserve"> determinate </w:t>
      </w:r>
      <w:proofErr w:type="spellStart"/>
      <w:r>
        <w:t>pe</w:t>
      </w:r>
      <w:proofErr w:type="spellEnd"/>
      <w:r>
        <w:t xml:space="preserve"> </w:t>
      </w:r>
      <w:proofErr w:type="spellStart"/>
      <w:r>
        <w:t>baza</w:t>
      </w:r>
      <w:proofErr w:type="spellEnd"/>
      <w:r>
        <w:t xml:space="preserve"> </w:t>
      </w:r>
      <w:proofErr w:type="spellStart"/>
      <w:r>
        <w:t>situaţiilor</w:t>
      </w:r>
      <w:proofErr w:type="spellEnd"/>
      <w:r>
        <w:t xml:space="preserve"> </w:t>
      </w:r>
      <w:proofErr w:type="spellStart"/>
      <w:r>
        <w:t>financiare</w:t>
      </w:r>
      <w:proofErr w:type="spellEnd"/>
      <w:r>
        <w:t xml:space="preserve"> </w:t>
      </w:r>
      <w:proofErr w:type="spellStart"/>
      <w:r>
        <w:t>anuale</w:t>
      </w:r>
      <w:proofErr w:type="spellEnd"/>
      <w:r>
        <w:t xml:space="preserve"> </w:t>
      </w:r>
      <w:proofErr w:type="spellStart"/>
      <w:r>
        <w:t>şi</w:t>
      </w:r>
      <w:proofErr w:type="spellEnd"/>
      <w:r>
        <w:t xml:space="preserve"> a </w:t>
      </w:r>
      <w:proofErr w:type="spellStart"/>
      <w:r>
        <w:t>datelor</w:t>
      </w:r>
      <w:proofErr w:type="spellEnd"/>
      <w:r>
        <w:t xml:space="preserve"> </w:t>
      </w:r>
      <w:proofErr w:type="spellStart"/>
      <w:r>
        <w:t>întreprinderii</w:t>
      </w:r>
      <w:proofErr w:type="spellEnd"/>
      <w:r>
        <w:t xml:space="preserve"> </w:t>
      </w:r>
      <w:proofErr w:type="spellStart"/>
      <w:r>
        <w:t>sau</w:t>
      </w:r>
      <w:proofErr w:type="spellEnd"/>
      <w:r>
        <w:t xml:space="preserve">, </w:t>
      </w:r>
      <w:proofErr w:type="spellStart"/>
      <w:r>
        <w:t>atunci</w:t>
      </w:r>
      <w:proofErr w:type="spellEnd"/>
      <w:r>
        <w:t xml:space="preserve"> </w:t>
      </w:r>
      <w:proofErr w:type="spellStart"/>
      <w:r>
        <w:t>când</w:t>
      </w:r>
      <w:proofErr w:type="spellEnd"/>
      <w:r>
        <w:t xml:space="preserve"> </w:t>
      </w:r>
      <w:proofErr w:type="spellStart"/>
      <w:proofErr w:type="gramStart"/>
      <w:r>
        <w:t>este</w:t>
      </w:r>
      <w:proofErr w:type="spellEnd"/>
      <w:proofErr w:type="gramEnd"/>
      <w:r>
        <w:t xml:space="preserve"> </w:t>
      </w:r>
      <w:proofErr w:type="spellStart"/>
      <w:r>
        <w:t>cazul</w:t>
      </w:r>
      <w:proofErr w:type="spellEnd"/>
      <w:r>
        <w:t xml:space="preserve">, </w:t>
      </w:r>
      <w:proofErr w:type="spellStart"/>
      <w:r>
        <w:t>pe</w:t>
      </w:r>
      <w:proofErr w:type="spellEnd"/>
      <w:r>
        <w:t xml:space="preserve"> </w:t>
      </w:r>
      <w:proofErr w:type="spellStart"/>
      <w:r>
        <w:t>baza</w:t>
      </w:r>
      <w:proofErr w:type="spellEnd"/>
      <w:r>
        <w:t xml:space="preserve"> </w:t>
      </w:r>
      <w:proofErr w:type="spellStart"/>
      <w:r>
        <w:t>situaţiilor</w:t>
      </w:r>
      <w:proofErr w:type="spellEnd"/>
      <w:r>
        <w:t xml:space="preserve"> </w:t>
      </w:r>
      <w:proofErr w:type="spellStart"/>
      <w:r>
        <w:t>financiare</w:t>
      </w:r>
      <w:proofErr w:type="spellEnd"/>
      <w:r>
        <w:t xml:space="preserve"> </w:t>
      </w:r>
      <w:proofErr w:type="spellStart"/>
      <w:r>
        <w:t>anuale</w:t>
      </w:r>
      <w:proofErr w:type="spellEnd"/>
      <w:r>
        <w:t xml:space="preserve"> consolidate ale </w:t>
      </w:r>
      <w:proofErr w:type="spellStart"/>
      <w:r>
        <w:t>întreprinderii</w:t>
      </w:r>
      <w:proofErr w:type="spellEnd"/>
      <w:r>
        <w:t xml:space="preserve"> </w:t>
      </w:r>
      <w:proofErr w:type="spellStart"/>
      <w:r>
        <w:t>ori</w:t>
      </w:r>
      <w:proofErr w:type="spellEnd"/>
      <w:r>
        <w:t xml:space="preserve"> a </w:t>
      </w:r>
      <w:proofErr w:type="spellStart"/>
      <w:r>
        <w:t>situaţiilor</w:t>
      </w:r>
      <w:proofErr w:type="spellEnd"/>
      <w:r>
        <w:t xml:space="preserve"> </w:t>
      </w:r>
      <w:proofErr w:type="spellStart"/>
      <w:r>
        <w:t>financiare</w:t>
      </w:r>
      <w:proofErr w:type="spellEnd"/>
      <w:r>
        <w:t xml:space="preserve"> </w:t>
      </w:r>
      <w:proofErr w:type="spellStart"/>
      <w:r>
        <w:t>anuale</w:t>
      </w:r>
      <w:proofErr w:type="spellEnd"/>
      <w:r>
        <w:t xml:space="preserve"> consolidate </w:t>
      </w:r>
      <w:proofErr w:type="spellStart"/>
      <w:r>
        <w:t>în</w:t>
      </w:r>
      <w:proofErr w:type="spellEnd"/>
      <w:r>
        <w:t xml:space="preserve"> care </w:t>
      </w:r>
      <w:proofErr w:type="spellStart"/>
      <w:r>
        <w:t>întreprinderea</w:t>
      </w:r>
      <w:proofErr w:type="spellEnd"/>
      <w:r>
        <w:t xml:space="preserve"> </w:t>
      </w:r>
      <w:proofErr w:type="spellStart"/>
      <w:r>
        <w:t>este</w:t>
      </w:r>
      <w:proofErr w:type="spellEnd"/>
      <w:r>
        <w:t xml:space="preserve"> </w:t>
      </w:r>
      <w:proofErr w:type="spellStart"/>
      <w:r>
        <w:t>inclusă</w:t>
      </w:r>
      <w:proofErr w:type="spellEnd"/>
      <w:r>
        <w:t>.</w:t>
      </w:r>
    </w:p>
  </w:footnote>
  <w:footnote w:id="9">
    <w:p w14:paraId="46F8B11C" w14:textId="77777777" w:rsidR="0011006E" w:rsidRPr="000C5D32" w:rsidRDefault="0011006E" w:rsidP="00953B5B">
      <w:pPr>
        <w:pStyle w:val="FootnoteText"/>
        <w:rPr>
          <w:lang w:val="fr-FR"/>
        </w:rPr>
      </w:pPr>
      <w:r>
        <w:rPr>
          <w:rStyle w:val="FootnoteReference"/>
        </w:rPr>
        <w:footnoteRef/>
      </w:r>
      <w:r w:rsidRPr="000C5D32">
        <w:rPr>
          <w:lang w:val="fr-FR"/>
        </w:rPr>
        <w:t xml:space="preserve"> </w:t>
      </w:r>
      <w:proofErr w:type="spellStart"/>
      <w:r w:rsidRPr="000C5D32">
        <w:rPr>
          <w:lang w:val="fr-FR"/>
        </w:rPr>
        <w:t>În</w:t>
      </w:r>
      <w:proofErr w:type="spellEnd"/>
      <w:r w:rsidRPr="000C5D32">
        <w:rPr>
          <w:lang w:val="fr-FR"/>
        </w:rPr>
        <w:t xml:space="preserve"> </w:t>
      </w:r>
      <w:proofErr w:type="spellStart"/>
      <w:r w:rsidRPr="000C5D32">
        <w:rPr>
          <w:lang w:val="fr-FR"/>
        </w:rPr>
        <w:t>cazul</w:t>
      </w:r>
      <w:proofErr w:type="spellEnd"/>
      <w:r w:rsidRPr="000C5D32">
        <w:rPr>
          <w:lang w:val="fr-FR"/>
        </w:rPr>
        <w:t xml:space="preserve"> </w:t>
      </w:r>
      <w:proofErr w:type="spellStart"/>
      <w:r w:rsidRPr="000C5D32">
        <w:rPr>
          <w:lang w:val="fr-FR"/>
        </w:rPr>
        <w:t>în</w:t>
      </w:r>
      <w:proofErr w:type="spellEnd"/>
      <w:r w:rsidRPr="000C5D32">
        <w:rPr>
          <w:lang w:val="fr-FR"/>
        </w:rPr>
        <w:t xml:space="preserve"> care </w:t>
      </w:r>
      <w:proofErr w:type="spellStart"/>
      <w:r w:rsidRPr="000C5D32">
        <w:rPr>
          <w:lang w:val="fr-FR"/>
        </w:rPr>
        <w:t>în</w:t>
      </w:r>
      <w:proofErr w:type="spellEnd"/>
      <w:r w:rsidRPr="000C5D32">
        <w:rPr>
          <w:lang w:val="fr-FR"/>
        </w:rPr>
        <w:t xml:space="preserve"> </w:t>
      </w:r>
      <w:proofErr w:type="spellStart"/>
      <w:r w:rsidRPr="000C5D32">
        <w:rPr>
          <w:lang w:val="fr-FR"/>
        </w:rPr>
        <w:t>situaţiile</w:t>
      </w:r>
      <w:proofErr w:type="spellEnd"/>
      <w:r w:rsidRPr="000C5D32">
        <w:rPr>
          <w:lang w:val="fr-FR"/>
        </w:rPr>
        <w:t xml:space="preserve"> </w:t>
      </w:r>
      <w:proofErr w:type="spellStart"/>
      <w:r w:rsidRPr="000C5D32">
        <w:rPr>
          <w:lang w:val="fr-FR"/>
        </w:rPr>
        <w:t>financiare</w:t>
      </w:r>
      <w:proofErr w:type="spellEnd"/>
      <w:r w:rsidRPr="000C5D32">
        <w:rPr>
          <w:lang w:val="fr-FR"/>
        </w:rPr>
        <w:t xml:space="preserve"> </w:t>
      </w:r>
      <w:proofErr w:type="spellStart"/>
      <w:r w:rsidRPr="000C5D32">
        <w:rPr>
          <w:lang w:val="fr-FR"/>
        </w:rPr>
        <w:t>anuale</w:t>
      </w:r>
      <w:proofErr w:type="spellEnd"/>
      <w:r w:rsidRPr="000C5D32">
        <w:rPr>
          <w:lang w:val="fr-FR"/>
        </w:rPr>
        <w:t xml:space="preserve"> </w:t>
      </w:r>
      <w:proofErr w:type="spellStart"/>
      <w:r w:rsidRPr="000C5D32">
        <w:rPr>
          <w:lang w:val="fr-FR"/>
        </w:rPr>
        <w:t>consolidate</w:t>
      </w:r>
      <w:proofErr w:type="spellEnd"/>
      <w:r w:rsidRPr="000C5D32">
        <w:rPr>
          <w:lang w:val="fr-FR"/>
        </w:rPr>
        <w:t xml:space="preserve"> nu </w:t>
      </w:r>
      <w:proofErr w:type="spellStart"/>
      <w:r w:rsidRPr="000C5D32">
        <w:rPr>
          <w:lang w:val="fr-FR"/>
        </w:rPr>
        <w:t>există</w:t>
      </w:r>
      <w:proofErr w:type="spellEnd"/>
      <w:r w:rsidRPr="000C5D32">
        <w:rPr>
          <w:lang w:val="fr-FR"/>
        </w:rPr>
        <w:t xml:space="preserve"> date </w:t>
      </w:r>
      <w:proofErr w:type="spellStart"/>
      <w:r w:rsidRPr="000C5D32">
        <w:rPr>
          <w:lang w:val="fr-FR"/>
        </w:rPr>
        <w:t>privind</w:t>
      </w:r>
      <w:proofErr w:type="spellEnd"/>
      <w:r w:rsidRPr="000C5D32">
        <w:rPr>
          <w:lang w:val="fr-FR"/>
        </w:rPr>
        <w:t xml:space="preserve"> </w:t>
      </w:r>
      <w:proofErr w:type="spellStart"/>
      <w:r w:rsidRPr="000C5D32">
        <w:rPr>
          <w:lang w:val="fr-FR"/>
        </w:rPr>
        <w:t>numărul</w:t>
      </w:r>
      <w:proofErr w:type="spellEnd"/>
      <w:r w:rsidRPr="000C5D32">
        <w:rPr>
          <w:lang w:val="fr-FR"/>
        </w:rPr>
        <w:t xml:space="preserve"> de </w:t>
      </w:r>
      <w:proofErr w:type="spellStart"/>
      <w:r w:rsidRPr="000C5D32">
        <w:rPr>
          <w:lang w:val="fr-FR"/>
        </w:rPr>
        <w:t>personal</w:t>
      </w:r>
      <w:proofErr w:type="spellEnd"/>
      <w:r w:rsidRPr="000C5D32">
        <w:rPr>
          <w:lang w:val="fr-FR"/>
        </w:rPr>
        <w:t xml:space="preserve">, </w:t>
      </w:r>
      <w:proofErr w:type="spellStart"/>
      <w:r w:rsidRPr="000C5D32">
        <w:rPr>
          <w:lang w:val="fr-FR"/>
        </w:rPr>
        <w:t>calculul</w:t>
      </w:r>
      <w:proofErr w:type="spellEnd"/>
      <w:r w:rsidRPr="000C5D32">
        <w:rPr>
          <w:lang w:val="fr-FR"/>
        </w:rPr>
        <w:t xml:space="preserve"> se face </w:t>
      </w:r>
      <w:proofErr w:type="spellStart"/>
      <w:r w:rsidRPr="000C5D32">
        <w:rPr>
          <w:lang w:val="fr-FR"/>
        </w:rPr>
        <w:t>prin</w:t>
      </w:r>
      <w:proofErr w:type="spellEnd"/>
      <w:r w:rsidRPr="000C5D32">
        <w:rPr>
          <w:lang w:val="fr-FR"/>
        </w:rPr>
        <w:t xml:space="preserve"> </w:t>
      </w:r>
      <w:proofErr w:type="spellStart"/>
      <w:r w:rsidRPr="000C5D32">
        <w:rPr>
          <w:lang w:val="fr-FR"/>
        </w:rPr>
        <w:t>cumularea</w:t>
      </w:r>
      <w:proofErr w:type="spellEnd"/>
      <w:r w:rsidRPr="000C5D32">
        <w:rPr>
          <w:lang w:val="fr-FR"/>
        </w:rPr>
        <w:t xml:space="preserve"> </w:t>
      </w:r>
      <w:proofErr w:type="spellStart"/>
      <w:r w:rsidRPr="000C5D32">
        <w:rPr>
          <w:lang w:val="fr-FR"/>
        </w:rPr>
        <w:t>datelor</w:t>
      </w:r>
      <w:proofErr w:type="spellEnd"/>
      <w:r w:rsidRPr="000C5D32">
        <w:rPr>
          <w:lang w:val="fr-FR"/>
        </w:rPr>
        <w:t xml:space="preserve"> de la </w:t>
      </w:r>
      <w:proofErr w:type="spellStart"/>
      <w:r w:rsidRPr="000C5D32">
        <w:rPr>
          <w:lang w:val="fr-FR"/>
        </w:rPr>
        <w:t>întreprinderile</w:t>
      </w:r>
      <w:proofErr w:type="spellEnd"/>
      <w:r w:rsidRPr="000C5D32">
        <w:rPr>
          <w:lang w:val="fr-FR"/>
        </w:rPr>
        <w:t xml:space="preserve"> </w:t>
      </w:r>
      <w:proofErr w:type="spellStart"/>
      <w:r w:rsidRPr="000C5D32">
        <w:rPr>
          <w:lang w:val="fr-FR"/>
        </w:rPr>
        <w:t>legate</w:t>
      </w:r>
      <w:proofErr w:type="spellEnd"/>
    </w:p>
  </w:footnote>
  <w:footnote w:id="10">
    <w:p w14:paraId="4DAF50D8" w14:textId="77777777" w:rsidR="0011006E" w:rsidRPr="000C5D32" w:rsidRDefault="0011006E" w:rsidP="00953B5B">
      <w:pPr>
        <w:pStyle w:val="FootnoteText"/>
        <w:rPr>
          <w:lang w:val="fr-FR"/>
        </w:rPr>
      </w:pPr>
      <w:r>
        <w:rPr>
          <w:rStyle w:val="FootnoteReference"/>
        </w:rPr>
        <w:footnoteRef/>
      </w:r>
      <w:r w:rsidRPr="000C5D32">
        <w:rPr>
          <w:lang w:val="fr-FR"/>
        </w:rPr>
        <w:t xml:space="preserve"> </w:t>
      </w:r>
      <w:proofErr w:type="spellStart"/>
      <w:r w:rsidRPr="000C5D32">
        <w:rPr>
          <w:lang w:val="fr-FR"/>
        </w:rPr>
        <w:t>Procent</w:t>
      </w:r>
      <w:proofErr w:type="spellEnd"/>
      <w:r w:rsidRPr="000C5D32">
        <w:rPr>
          <w:lang w:val="fr-FR"/>
        </w:rPr>
        <w:t xml:space="preserve"> </w:t>
      </w:r>
      <w:proofErr w:type="spellStart"/>
      <w:r w:rsidRPr="000C5D32">
        <w:rPr>
          <w:lang w:val="fr-FR"/>
        </w:rPr>
        <w:t>din</w:t>
      </w:r>
      <w:proofErr w:type="spellEnd"/>
      <w:r w:rsidRPr="000C5D32">
        <w:rPr>
          <w:lang w:val="fr-FR"/>
        </w:rPr>
        <w:t xml:space="preserve"> </w:t>
      </w:r>
      <w:proofErr w:type="spellStart"/>
      <w:r w:rsidRPr="000C5D32">
        <w:rPr>
          <w:lang w:val="fr-FR"/>
        </w:rPr>
        <w:t>capitalul</w:t>
      </w:r>
      <w:proofErr w:type="spellEnd"/>
      <w:r w:rsidRPr="000C5D32">
        <w:rPr>
          <w:lang w:val="fr-FR"/>
        </w:rPr>
        <w:t xml:space="preserve"> social </w:t>
      </w:r>
      <w:proofErr w:type="spellStart"/>
      <w:r w:rsidRPr="000C5D32">
        <w:rPr>
          <w:lang w:val="fr-FR"/>
        </w:rPr>
        <w:t>sau</w:t>
      </w:r>
      <w:proofErr w:type="spellEnd"/>
      <w:r w:rsidRPr="000C5D32">
        <w:rPr>
          <w:lang w:val="fr-FR"/>
        </w:rPr>
        <w:t xml:space="preserve"> </w:t>
      </w:r>
      <w:proofErr w:type="spellStart"/>
      <w:r w:rsidRPr="000C5D32">
        <w:rPr>
          <w:lang w:val="fr-FR"/>
        </w:rPr>
        <w:t>din</w:t>
      </w:r>
      <w:proofErr w:type="spellEnd"/>
      <w:r w:rsidRPr="000C5D32">
        <w:rPr>
          <w:lang w:val="fr-FR"/>
        </w:rPr>
        <w:t xml:space="preserve"> </w:t>
      </w:r>
      <w:proofErr w:type="spellStart"/>
      <w:r w:rsidRPr="000C5D32">
        <w:rPr>
          <w:lang w:val="fr-FR"/>
        </w:rPr>
        <w:t>drepturile</w:t>
      </w:r>
      <w:proofErr w:type="spellEnd"/>
      <w:r w:rsidRPr="000C5D32">
        <w:rPr>
          <w:lang w:val="fr-FR"/>
        </w:rPr>
        <w:t xml:space="preserve"> de </w:t>
      </w:r>
      <w:proofErr w:type="spellStart"/>
      <w:r w:rsidRPr="000C5D32">
        <w:rPr>
          <w:lang w:val="fr-FR"/>
        </w:rPr>
        <w:t>vot</w:t>
      </w:r>
      <w:proofErr w:type="spellEnd"/>
      <w:r w:rsidRPr="000C5D32">
        <w:rPr>
          <w:lang w:val="fr-FR"/>
        </w:rPr>
        <w:t xml:space="preserve"> </w:t>
      </w:r>
      <w:proofErr w:type="spellStart"/>
      <w:r w:rsidRPr="000C5D32">
        <w:rPr>
          <w:lang w:val="fr-FR"/>
        </w:rPr>
        <w:t>deţinute</w:t>
      </w:r>
      <w:proofErr w:type="spellEnd"/>
      <w:r w:rsidRPr="000C5D32">
        <w:rPr>
          <w:lang w:val="fr-FR"/>
        </w:rPr>
        <w:t xml:space="preserve">, </w:t>
      </w:r>
      <w:proofErr w:type="spellStart"/>
      <w:r w:rsidRPr="000C5D32">
        <w:rPr>
          <w:lang w:val="fr-FR"/>
        </w:rPr>
        <w:t>oricare</w:t>
      </w:r>
      <w:proofErr w:type="spellEnd"/>
      <w:r w:rsidRPr="000C5D32">
        <w:rPr>
          <w:lang w:val="fr-FR"/>
        </w:rPr>
        <w:t xml:space="preserve"> </w:t>
      </w:r>
      <w:proofErr w:type="spellStart"/>
      <w:r w:rsidRPr="000C5D32">
        <w:rPr>
          <w:lang w:val="fr-FR"/>
        </w:rPr>
        <w:t>dintre</w:t>
      </w:r>
      <w:proofErr w:type="spellEnd"/>
      <w:r w:rsidRPr="000C5D32">
        <w:rPr>
          <w:lang w:val="fr-FR"/>
        </w:rPr>
        <w:t xml:space="preserve"> </w:t>
      </w:r>
      <w:proofErr w:type="spellStart"/>
      <w:r w:rsidRPr="000C5D32">
        <w:rPr>
          <w:lang w:val="fr-FR"/>
        </w:rPr>
        <w:t>aceste</w:t>
      </w:r>
      <w:proofErr w:type="spellEnd"/>
      <w:r w:rsidRPr="000C5D32">
        <w:rPr>
          <w:lang w:val="fr-FR"/>
        </w:rPr>
        <w:t xml:space="preserve"> </w:t>
      </w:r>
      <w:proofErr w:type="spellStart"/>
      <w:r w:rsidRPr="000C5D32">
        <w:rPr>
          <w:lang w:val="fr-FR"/>
        </w:rPr>
        <w:t>procente</w:t>
      </w:r>
      <w:proofErr w:type="spellEnd"/>
      <w:r w:rsidRPr="000C5D32">
        <w:rPr>
          <w:lang w:val="fr-FR"/>
        </w:rPr>
        <w:t xml:space="preserve"> este mai mare. </w:t>
      </w:r>
      <w:proofErr w:type="gramStart"/>
      <w:r w:rsidRPr="000C5D32">
        <w:rPr>
          <w:lang w:val="fr-FR"/>
        </w:rPr>
        <w:t xml:space="preserve">La </w:t>
      </w:r>
      <w:proofErr w:type="spellStart"/>
      <w:r w:rsidRPr="000C5D32">
        <w:rPr>
          <w:lang w:val="fr-FR"/>
        </w:rPr>
        <w:t>acesta</w:t>
      </w:r>
      <w:proofErr w:type="spellEnd"/>
      <w:proofErr w:type="gramEnd"/>
      <w:r w:rsidRPr="000C5D32">
        <w:rPr>
          <w:lang w:val="fr-FR"/>
        </w:rPr>
        <w:t xml:space="preserve"> </w:t>
      </w:r>
      <w:proofErr w:type="spellStart"/>
      <w:r w:rsidRPr="000C5D32">
        <w:rPr>
          <w:lang w:val="fr-FR"/>
        </w:rPr>
        <w:t>trebuie</w:t>
      </w:r>
      <w:proofErr w:type="spellEnd"/>
      <w:r w:rsidRPr="000C5D32">
        <w:rPr>
          <w:lang w:val="fr-FR"/>
        </w:rPr>
        <w:t xml:space="preserve"> </w:t>
      </w:r>
      <w:proofErr w:type="spellStart"/>
      <w:r w:rsidRPr="000C5D32">
        <w:rPr>
          <w:lang w:val="fr-FR"/>
        </w:rPr>
        <w:t>cumulată</w:t>
      </w:r>
      <w:proofErr w:type="spellEnd"/>
      <w:r w:rsidRPr="000C5D32">
        <w:rPr>
          <w:lang w:val="fr-FR"/>
        </w:rPr>
        <w:t xml:space="preserve"> </w:t>
      </w:r>
      <w:proofErr w:type="spellStart"/>
      <w:r w:rsidRPr="000C5D32">
        <w:rPr>
          <w:lang w:val="fr-FR"/>
        </w:rPr>
        <w:t>proporţia</w:t>
      </w:r>
      <w:proofErr w:type="spellEnd"/>
      <w:r w:rsidRPr="000C5D32">
        <w:rPr>
          <w:lang w:val="fr-FR"/>
        </w:rPr>
        <w:t xml:space="preserve"> </w:t>
      </w:r>
      <w:proofErr w:type="spellStart"/>
      <w:r w:rsidRPr="000C5D32">
        <w:rPr>
          <w:lang w:val="fr-FR"/>
        </w:rPr>
        <w:t>deţinută</w:t>
      </w:r>
      <w:proofErr w:type="spellEnd"/>
      <w:r w:rsidRPr="000C5D32">
        <w:rPr>
          <w:lang w:val="fr-FR"/>
        </w:rPr>
        <w:t xml:space="preserve"> de </w:t>
      </w:r>
      <w:proofErr w:type="spellStart"/>
      <w:r w:rsidRPr="000C5D32">
        <w:rPr>
          <w:lang w:val="fr-FR"/>
        </w:rPr>
        <w:t>fiecare</w:t>
      </w:r>
      <w:proofErr w:type="spellEnd"/>
      <w:r w:rsidRPr="000C5D32">
        <w:rPr>
          <w:lang w:val="fr-FR"/>
        </w:rPr>
        <w:t xml:space="preserve"> </w:t>
      </w:r>
      <w:proofErr w:type="spellStart"/>
      <w:r w:rsidRPr="000C5D32">
        <w:rPr>
          <w:lang w:val="fr-FR"/>
        </w:rPr>
        <w:t>întreprindere</w:t>
      </w:r>
      <w:proofErr w:type="spellEnd"/>
      <w:r w:rsidRPr="000C5D32">
        <w:rPr>
          <w:lang w:val="fr-FR"/>
        </w:rPr>
        <w:t xml:space="preserve"> </w:t>
      </w:r>
      <w:proofErr w:type="spellStart"/>
      <w:r w:rsidRPr="000C5D32">
        <w:rPr>
          <w:lang w:val="fr-FR"/>
        </w:rPr>
        <w:t>legată</w:t>
      </w:r>
      <w:proofErr w:type="spellEnd"/>
      <w:r w:rsidRPr="000C5D32">
        <w:rPr>
          <w:lang w:val="fr-FR"/>
        </w:rPr>
        <w:t xml:space="preserve"> </w:t>
      </w:r>
      <w:proofErr w:type="spellStart"/>
      <w:r w:rsidRPr="000C5D32">
        <w:rPr>
          <w:lang w:val="fr-FR"/>
        </w:rPr>
        <w:t>în</w:t>
      </w:r>
      <w:proofErr w:type="spellEnd"/>
      <w:r w:rsidRPr="000C5D32">
        <w:rPr>
          <w:lang w:val="fr-FR"/>
        </w:rPr>
        <w:t xml:space="preserve"> </w:t>
      </w:r>
      <w:proofErr w:type="spellStart"/>
      <w:r w:rsidRPr="000C5D32">
        <w:rPr>
          <w:lang w:val="fr-FR"/>
        </w:rPr>
        <w:t>aceeaşi</w:t>
      </w:r>
      <w:proofErr w:type="spellEnd"/>
      <w:r w:rsidRPr="000C5D32">
        <w:rPr>
          <w:lang w:val="fr-FR"/>
        </w:rPr>
        <w:t xml:space="preserve"> </w:t>
      </w:r>
      <w:proofErr w:type="spellStart"/>
      <w:r w:rsidRPr="000C5D32">
        <w:rPr>
          <w:lang w:val="fr-FR"/>
        </w:rPr>
        <w:t>întreprindere</w:t>
      </w:r>
      <w:proofErr w:type="spellEnd"/>
      <w:r w:rsidRPr="000C5D32">
        <w:rPr>
          <w:lang w:val="fr-FR"/>
        </w:rPr>
        <w:t xml:space="preserve"> </w:t>
      </w:r>
      <w:proofErr w:type="spellStart"/>
      <w:r w:rsidRPr="000C5D32">
        <w:rPr>
          <w:lang w:val="fr-FR"/>
        </w:rPr>
        <w:t>parteneră</w:t>
      </w:r>
      <w:proofErr w:type="spellEnd"/>
      <w:r w:rsidRPr="000C5D32">
        <w:rPr>
          <w:lang w:val="fr-FR"/>
        </w:rPr>
        <w:t>.</w:t>
      </w:r>
    </w:p>
  </w:footnote>
  <w:footnote w:id="11">
    <w:p w14:paraId="59BD47DB" w14:textId="77777777" w:rsidR="0011006E" w:rsidRPr="000C5D32" w:rsidRDefault="0011006E" w:rsidP="00953B5B">
      <w:pPr>
        <w:pStyle w:val="FootnoteText"/>
        <w:rPr>
          <w:lang w:val="fr-FR"/>
        </w:rPr>
      </w:pPr>
      <w:r>
        <w:rPr>
          <w:rStyle w:val="FootnoteReference"/>
        </w:rPr>
        <w:footnoteRef/>
      </w:r>
      <w:r w:rsidRPr="000C5D32">
        <w:rPr>
          <w:lang w:val="fr-FR"/>
        </w:rPr>
        <w:t xml:space="preserve"> </w:t>
      </w:r>
      <w:proofErr w:type="spellStart"/>
      <w:r w:rsidRPr="000C5D32">
        <w:rPr>
          <w:lang w:val="fr-FR"/>
        </w:rPr>
        <w:t>În</w:t>
      </w:r>
      <w:proofErr w:type="spellEnd"/>
      <w:r w:rsidRPr="000C5D32">
        <w:rPr>
          <w:lang w:val="fr-FR"/>
        </w:rPr>
        <w:t xml:space="preserve"> </w:t>
      </w:r>
      <w:proofErr w:type="spellStart"/>
      <w:r w:rsidRPr="000C5D32">
        <w:rPr>
          <w:lang w:val="fr-FR"/>
        </w:rPr>
        <w:t>cazul</w:t>
      </w:r>
      <w:proofErr w:type="spellEnd"/>
      <w:r w:rsidRPr="000C5D32">
        <w:rPr>
          <w:lang w:val="fr-FR"/>
        </w:rPr>
        <w:t xml:space="preserve"> </w:t>
      </w:r>
      <w:proofErr w:type="spellStart"/>
      <w:r w:rsidRPr="000C5D32">
        <w:rPr>
          <w:lang w:val="fr-FR"/>
        </w:rPr>
        <w:t>în</w:t>
      </w:r>
      <w:proofErr w:type="spellEnd"/>
      <w:r w:rsidRPr="000C5D32">
        <w:rPr>
          <w:lang w:val="fr-FR"/>
        </w:rPr>
        <w:t xml:space="preserve"> care </w:t>
      </w:r>
      <w:proofErr w:type="spellStart"/>
      <w:r w:rsidRPr="000C5D32">
        <w:rPr>
          <w:lang w:val="fr-FR"/>
        </w:rPr>
        <w:t>în</w:t>
      </w:r>
      <w:proofErr w:type="spellEnd"/>
      <w:r w:rsidRPr="000C5D32">
        <w:rPr>
          <w:lang w:val="fr-FR"/>
        </w:rPr>
        <w:t xml:space="preserve"> </w:t>
      </w:r>
      <w:proofErr w:type="spellStart"/>
      <w:r w:rsidRPr="000C5D32">
        <w:rPr>
          <w:lang w:val="fr-FR"/>
        </w:rPr>
        <w:t>situaţiile</w:t>
      </w:r>
      <w:proofErr w:type="spellEnd"/>
      <w:r w:rsidRPr="000C5D32">
        <w:rPr>
          <w:lang w:val="fr-FR"/>
        </w:rPr>
        <w:t xml:space="preserve"> </w:t>
      </w:r>
      <w:proofErr w:type="spellStart"/>
      <w:r w:rsidRPr="000C5D32">
        <w:rPr>
          <w:lang w:val="fr-FR"/>
        </w:rPr>
        <w:t>financiare</w:t>
      </w:r>
      <w:proofErr w:type="spellEnd"/>
      <w:r w:rsidRPr="000C5D32">
        <w:rPr>
          <w:lang w:val="fr-FR"/>
        </w:rPr>
        <w:t xml:space="preserve"> </w:t>
      </w:r>
      <w:proofErr w:type="spellStart"/>
      <w:r w:rsidRPr="000C5D32">
        <w:rPr>
          <w:lang w:val="fr-FR"/>
        </w:rPr>
        <w:t>anuale</w:t>
      </w:r>
      <w:proofErr w:type="spellEnd"/>
      <w:r w:rsidRPr="000C5D32">
        <w:rPr>
          <w:lang w:val="fr-FR"/>
        </w:rPr>
        <w:t xml:space="preserve"> </w:t>
      </w:r>
      <w:proofErr w:type="spellStart"/>
      <w:r w:rsidRPr="000C5D32">
        <w:rPr>
          <w:lang w:val="fr-FR"/>
        </w:rPr>
        <w:t>consolidate</w:t>
      </w:r>
      <w:proofErr w:type="spellEnd"/>
      <w:r w:rsidRPr="000C5D32">
        <w:rPr>
          <w:lang w:val="fr-FR"/>
        </w:rPr>
        <w:t xml:space="preserve"> nu </w:t>
      </w:r>
      <w:proofErr w:type="spellStart"/>
      <w:r w:rsidRPr="000C5D32">
        <w:rPr>
          <w:lang w:val="fr-FR"/>
        </w:rPr>
        <w:t>există</w:t>
      </w:r>
      <w:proofErr w:type="spellEnd"/>
      <w:r w:rsidRPr="000C5D32">
        <w:rPr>
          <w:lang w:val="fr-FR"/>
        </w:rPr>
        <w:t xml:space="preserve"> date </w:t>
      </w:r>
      <w:proofErr w:type="spellStart"/>
      <w:r w:rsidRPr="000C5D32">
        <w:rPr>
          <w:lang w:val="fr-FR"/>
        </w:rPr>
        <w:t>privind</w:t>
      </w:r>
      <w:proofErr w:type="spellEnd"/>
      <w:r w:rsidRPr="000C5D32">
        <w:rPr>
          <w:lang w:val="fr-FR"/>
        </w:rPr>
        <w:t xml:space="preserve"> </w:t>
      </w:r>
      <w:proofErr w:type="spellStart"/>
      <w:r w:rsidRPr="000C5D32">
        <w:rPr>
          <w:lang w:val="fr-FR"/>
        </w:rPr>
        <w:t>numărul</w:t>
      </w:r>
      <w:proofErr w:type="spellEnd"/>
      <w:r w:rsidRPr="000C5D32">
        <w:rPr>
          <w:lang w:val="fr-FR"/>
        </w:rPr>
        <w:t xml:space="preserve"> </w:t>
      </w:r>
      <w:proofErr w:type="spellStart"/>
      <w:r w:rsidRPr="000C5D32">
        <w:rPr>
          <w:lang w:val="fr-FR"/>
        </w:rPr>
        <w:t>mediu</w:t>
      </w:r>
      <w:proofErr w:type="spellEnd"/>
      <w:r w:rsidRPr="000C5D32">
        <w:rPr>
          <w:lang w:val="fr-FR"/>
        </w:rPr>
        <w:t xml:space="preserve"> </w:t>
      </w:r>
      <w:proofErr w:type="spellStart"/>
      <w:r w:rsidRPr="000C5D32">
        <w:rPr>
          <w:lang w:val="fr-FR"/>
        </w:rPr>
        <w:t>anual</w:t>
      </w:r>
      <w:proofErr w:type="spellEnd"/>
      <w:r w:rsidRPr="000C5D32">
        <w:rPr>
          <w:lang w:val="fr-FR"/>
        </w:rPr>
        <w:t xml:space="preserve"> de </w:t>
      </w:r>
      <w:proofErr w:type="spellStart"/>
      <w:r w:rsidRPr="000C5D32">
        <w:rPr>
          <w:lang w:val="fr-FR"/>
        </w:rPr>
        <w:t>salariaţi</w:t>
      </w:r>
      <w:proofErr w:type="spellEnd"/>
      <w:r w:rsidRPr="000C5D32">
        <w:rPr>
          <w:lang w:val="fr-FR"/>
        </w:rPr>
        <w:t xml:space="preserve">, </w:t>
      </w:r>
      <w:proofErr w:type="spellStart"/>
      <w:r w:rsidRPr="000C5D32">
        <w:rPr>
          <w:lang w:val="fr-FR"/>
        </w:rPr>
        <w:t>calculul</w:t>
      </w:r>
      <w:proofErr w:type="spellEnd"/>
      <w:r w:rsidRPr="000C5D32">
        <w:rPr>
          <w:lang w:val="fr-FR"/>
        </w:rPr>
        <w:t xml:space="preserve"> se face </w:t>
      </w:r>
      <w:proofErr w:type="spellStart"/>
      <w:r w:rsidRPr="000C5D32">
        <w:rPr>
          <w:lang w:val="fr-FR"/>
        </w:rPr>
        <w:t>prin</w:t>
      </w:r>
      <w:proofErr w:type="spellEnd"/>
      <w:r w:rsidRPr="000C5D32">
        <w:rPr>
          <w:lang w:val="fr-FR"/>
        </w:rPr>
        <w:t xml:space="preserve"> </w:t>
      </w:r>
      <w:proofErr w:type="spellStart"/>
      <w:r w:rsidRPr="000C5D32">
        <w:rPr>
          <w:lang w:val="fr-FR"/>
        </w:rPr>
        <w:t>cumularea</w:t>
      </w:r>
      <w:proofErr w:type="spellEnd"/>
      <w:r w:rsidRPr="000C5D32">
        <w:rPr>
          <w:lang w:val="fr-FR"/>
        </w:rPr>
        <w:t xml:space="preserve"> </w:t>
      </w:r>
      <w:proofErr w:type="spellStart"/>
      <w:r w:rsidRPr="000C5D32">
        <w:rPr>
          <w:lang w:val="fr-FR"/>
        </w:rPr>
        <w:t>datelor</w:t>
      </w:r>
      <w:proofErr w:type="spellEnd"/>
      <w:r w:rsidRPr="000C5D32">
        <w:rPr>
          <w:lang w:val="fr-FR"/>
        </w:rPr>
        <w:t xml:space="preserve"> de la </w:t>
      </w:r>
      <w:proofErr w:type="spellStart"/>
      <w:r w:rsidRPr="000C5D32">
        <w:rPr>
          <w:lang w:val="fr-FR"/>
        </w:rPr>
        <w:t>întreprinderile</w:t>
      </w:r>
      <w:proofErr w:type="spellEnd"/>
      <w:r w:rsidRPr="000C5D32">
        <w:rPr>
          <w:lang w:val="fr-FR"/>
        </w:rPr>
        <w:t xml:space="preserve"> </w:t>
      </w:r>
      <w:proofErr w:type="spellStart"/>
      <w:r w:rsidRPr="000C5D32">
        <w:rPr>
          <w:lang w:val="fr-FR"/>
        </w:rPr>
        <w:t>legate</w:t>
      </w:r>
      <w:proofErr w:type="spellEnd"/>
      <w:r w:rsidRPr="000C5D32">
        <w:rPr>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E66C2" w14:textId="6A87DF23" w:rsidR="0011006E" w:rsidRDefault="0011006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F61F02" w14:textId="79882272" w:rsidR="0011006E" w:rsidRDefault="0011006E" w:rsidP="006F6412">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5BD0F1" w14:textId="2C08D95F" w:rsidR="0011006E" w:rsidRDefault="0011006E" w:rsidP="002048F6">
    <w:pPr>
      <w:pStyle w:val="Header"/>
    </w:pPr>
    <w:r>
      <w:rPr>
        <w:lang w:val="en-US"/>
      </w:rPr>
      <w:drawing>
        <wp:inline distT="0" distB="0" distL="0" distR="0" wp14:anchorId="0B2F9EF0" wp14:editId="3CF10D71">
          <wp:extent cx="5756910" cy="12801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12801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88764F0"/>
    <w:multiLevelType w:val="hybridMultilevel"/>
    <w:tmpl w:val="DDCEE1F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3"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DC57A27"/>
    <w:multiLevelType w:val="hybridMultilevel"/>
    <w:tmpl w:val="0854FC50"/>
    <w:lvl w:ilvl="0" w:tplc="04180015">
      <w:start w:val="1"/>
      <w:numFmt w:val="upperLetter"/>
      <w:lvlText w:val="%1."/>
      <w:lvlJc w:val="left"/>
      <w:pPr>
        <w:ind w:left="720" w:hanging="360"/>
      </w:pPr>
    </w:lvl>
    <w:lvl w:ilvl="1" w:tplc="33A6D980">
      <w:start w:val="1"/>
      <w:numFmt w:val="lowerLetter"/>
      <w:lvlText w:val="%2)"/>
      <w:lvlJc w:val="left"/>
      <w:pPr>
        <w:ind w:left="1440" w:hanging="360"/>
      </w:pPr>
      <w:rPr>
        <w:strike w:val="0"/>
        <w:color w:val="auto"/>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00126AD"/>
    <w:multiLevelType w:val="hybridMultilevel"/>
    <w:tmpl w:val="E78214E6"/>
    <w:lvl w:ilvl="0" w:tplc="D3226DA8">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20F77A3"/>
    <w:multiLevelType w:val="hybridMultilevel"/>
    <w:tmpl w:val="A9E673A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47C1E84"/>
    <w:multiLevelType w:val="hybridMultilevel"/>
    <w:tmpl w:val="E69481F4"/>
    <w:lvl w:ilvl="0" w:tplc="EC8A1B1A">
      <w:start w:val="3"/>
      <w:numFmt w:val="upperLetter"/>
      <w:lvlText w:val="%1."/>
      <w:lvlJc w:val="left"/>
      <w:pPr>
        <w:ind w:left="502" w:hanging="360"/>
      </w:pPr>
      <w:rPr>
        <w:rFonts w:hint="default"/>
        <w:strike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6015591"/>
    <w:multiLevelType w:val="hybridMultilevel"/>
    <w:tmpl w:val="C7407B98"/>
    <w:lvl w:ilvl="0" w:tplc="369A3686">
      <w:start w:val="1"/>
      <w:numFmt w:val="upperLetter"/>
      <w:lvlText w:val="%1."/>
      <w:lvlJc w:val="left"/>
      <w:pPr>
        <w:ind w:left="502" w:hanging="360"/>
      </w:pPr>
      <w:rPr>
        <w:strike w:val="0"/>
        <w:color w:val="auto"/>
      </w:rPr>
    </w:lvl>
    <w:lvl w:ilvl="1" w:tplc="04180019" w:tentative="1">
      <w:start w:val="1"/>
      <w:numFmt w:val="lowerLetter"/>
      <w:lvlText w:val="%2."/>
      <w:lvlJc w:val="left"/>
      <w:pPr>
        <w:ind w:left="949" w:hanging="360"/>
      </w:pPr>
    </w:lvl>
    <w:lvl w:ilvl="2" w:tplc="0418001B" w:tentative="1">
      <w:start w:val="1"/>
      <w:numFmt w:val="lowerRoman"/>
      <w:lvlText w:val="%3."/>
      <w:lvlJc w:val="right"/>
      <w:pPr>
        <w:ind w:left="1669" w:hanging="180"/>
      </w:pPr>
    </w:lvl>
    <w:lvl w:ilvl="3" w:tplc="0418000F" w:tentative="1">
      <w:start w:val="1"/>
      <w:numFmt w:val="decimal"/>
      <w:lvlText w:val="%4."/>
      <w:lvlJc w:val="left"/>
      <w:pPr>
        <w:ind w:left="2389" w:hanging="360"/>
      </w:pPr>
    </w:lvl>
    <w:lvl w:ilvl="4" w:tplc="04180019" w:tentative="1">
      <w:start w:val="1"/>
      <w:numFmt w:val="lowerLetter"/>
      <w:lvlText w:val="%5."/>
      <w:lvlJc w:val="left"/>
      <w:pPr>
        <w:ind w:left="3109" w:hanging="360"/>
      </w:pPr>
    </w:lvl>
    <w:lvl w:ilvl="5" w:tplc="0418001B" w:tentative="1">
      <w:start w:val="1"/>
      <w:numFmt w:val="lowerRoman"/>
      <w:lvlText w:val="%6."/>
      <w:lvlJc w:val="right"/>
      <w:pPr>
        <w:ind w:left="3829" w:hanging="180"/>
      </w:pPr>
    </w:lvl>
    <w:lvl w:ilvl="6" w:tplc="0418000F" w:tentative="1">
      <w:start w:val="1"/>
      <w:numFmt w:val="decimal"/>
      <w:lvlText w:val="%7."/>
      <w:lvlJc w:val="left"/>
      <w:pPr>
        <w:ind w:left="4549" w:hanging="360"/>
      </w:pPr>
    </w:lvl>
    <w:lvl w:ilvl="7" w:tplc="04180019" w:tentative="1">
      <w:start w:val="1"/>
      <w:numFmt w:val="lowerLetter"/>
      <w:lvlText w:val="%8."/>
      <w:lvlJc w:val="left"/>
      <w:pPr>
        <w:ind w:left="5269" w:hanging="360"/>
      </w:pPr>
    </w:lvl>
    <w:lvl w:ilvl="8" w:tplc="0418001B" w:tentative="1">
      <w:start w:val="1"/>
      <w:numFmt w:val="lowerRoman"/>
      <w:lvlText w:val="%9."/>
      <w:lvlJc w:val="right"/>
      <w:pPr>
        <w:ind w:left="5989" w:hanging="180"/>
      </w:pPr>
    </w:lvl>
  </w:abstractNum>
  <w:abstractNum w:abstractNumId="11" w15:restartNumberingAfterBreak="0">
    <w:nsid w:val="1930715E"/>
    <w:multiLevelType w:val="hybridMultilevel"/>
    <w:tmpl w:val="EAC8BE0A"/>
    <w:lvl w:ilvl="0" w:tplc="BDFC0A7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D14411B"/>
    <w:multiLevelType w:val="hybridMultilevel"/>
    <w:tmpl w:val="F39EB23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F263A14"/>
    <w:multiLevelType w:val="hybridMultilevel"/>
    <w:tmpl w:val="776AA15E"/>
    <w:lvl w:ilvl="0" w:tplc="36EAFD3A">
      <w:start w:val="1"/>
      <w:numFmt w:val="upperLetter"/>
      <w:lvlText w:val="%1."/>
      <w:lvlJc w:val="left"/>
      <w:pPr>
        <w:ind w:left="720" w:hanging="360"/>
      </w:pPr>
      <w:rPr>
        <w:strike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1F412A52"/>
    <w:multiLevelType w:val="hybridMultilevel"/>
    <w:tmpl w:val="9EAEF0A4"/>
    <w:lvl w:ilvl="0" w:tplc="D3226DA8">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1336232"/>
    <w:multiLevelType w:val="hybridMultilevel"/>
    <w:tmpl w:val="4A424A8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6" w15:restartNumberingAfterBreak="0">
    <w:nsid w:val="23F22889"/>
    <w:multiLevelType w:val="hybridMultilevel"/>
    <w:tmpl w:val="9760DDA2"/>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6440D2D"/>
    <w:multiLevelType w:val="hybridMultilevel"/>
    <w:tmpl w:val="EC4CB46E"/>
    <w:lvl w:ilvl="0" w:tplc="9954D3DA">
      <w:start w:val="2"/>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15:restartNumberingAfterBreak="0">
    <w:nsid w:val="3A436B6D"/>
    <w:multiLevelType w:val="hybridMultilevel"/>
    <w:tmpl w:val="EB34B048"/>
    <w:lvl w:ilvl="0" w:tplc="0418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0677DEB"/>
    <w:multiLevelType w:val="hybridMultilevel"/>
    <w:tmpl w:val="93C0A91C"/>
    <w:lvl w:ilvl="0" w:tplc="61FC5DF2">
      <w:start w:val="2"/>
      <w:numFmt w:val="upperLetter"/>
      <w:lvlText w:val="%1."/>
      <w:lvlJc w:val="left"/>
      <w:pPr>
        <w:ind w:left="502" w:hanging="360"/>
      </w:pPr>
      <w:rPr>
        <w:rFonts w:hint="default"/>
        <w:strike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31D78D1"/>
    <w:multiLevelType w:val="hybridMultilevel"/>
    <w:tmpl w:val="7F34894E"/>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4A7E0ECE"/>
    <w:multiLevelType w:val="hybridMultilevel"/>
    <w:tmpl w:val="5D38CA7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7466E37"/>
    <w:multiLevelType w:val="hybridMultilevel"/>
    <w:tmpl w:val="1348F6D2"/>
    <w:lvl w:ilvl="0" w:tplc="369A3686">
      <w:start w:val="1"/>
      <w:numFmt w:val="upperLetter"/>
      <w:lvlText w:val="%1."/>
      <w:lvlJc w:val="left"/>
      <w:pPr>
        <w:ind w:left="502" w:hanging="360"/>
      </w:pPr>
      <w:rPr>
        <w:strike w:val="0"/>
        <w:color w:val="auto"/>
      </w:rPr>
    </w:lvl>
    <w:lvl w:ilvl="1" w:tplc="04180019" w:tentative="1">
      <w:start w:val="1"/>
      <w:numFmt w:val="lowerLetter"/>
      <w:lvlText w:val="%2."/>
      <w:lvlJc w:val="left"/>
      <w:pPr>
        <w:ind w:left="949" w:hanging="360"/>
      </w:pPr>
    </w:lvl>
    <w:lvl w:ilvl="2" w:tplc="0418001B" w:tentative="1">
      <w:start w:val="1"/>
      <w:numFmt w:val="lowerRoman"/>
      <w:lvlText w:val="%3."/>
      <w:lvlJc w:val="right"/>
      <w:pPr>
        <w:ind w:left="1669" w:hanging="180"/>
      </w:pPr>
    </w:lvl>
    <w:lvl w:ilvl="3" w:tplc="0418000F" w:tentative="1">
      <w:start w:val="1"/>
      <w:numFmt w:val="decimal"/>
      <w:lvlText w:val="%4."/>
      <w:lvlJc w:val="left"/>
      <w:pPr>
        <w:ind w:left="2389" w:hanging="360"/>
      </w:pPr>
    </w:lvl>
    <w:lvl w:ilvl="4" w:tplc="04180019" w:tentative="1">
      <w:start w:val="1"/>
      <w:numFmt w:val="lowerLetter"/>
      <w:lvlText w:val="%5."/>
      <w:lvlJc w:val="left"/>
      <w:pPr>
        <w:ind w:left="3109" w:hanging="360"/>
      </w:pPr>
    </w:lvl>
    <w:lvl w:ilvl="5" w:tplc="0418001B" w:tentative="1">
      <w:start w:val="1"/>
      <w:numFmt w:val="lowerRoman"/>
      <w:lvlText w:val="%6."/>
      <w:lvlJc w:val="right"/>
      <w:pPr>
        <w:ind w:left="3829" w:hanging="180"/>
      </w:pPr>
    </w:lvl>
    <w:lvl w:ilvl="6" w:tplc="0418000F" w:tentative="1">
      <w:start w:val="1"/>
      <w:numFmt w:val="decimal"/>
      <w:lvlText w:val="%7."/>
      <w:lvlJc w:val="left"/>
      <w:pPr>
        <w:ind w:left="4549" w:hanging="360"/>
      </w:pPr>
    </w:lvl>
    <w:lvl w:ilvl="7" w:tplc="04180019" w:tentative="1">
      <w:start w:val="1"/>
      <w:numFmt w:val="lowerLetter"/>
      <w:lvlText w:val="%8."/>
      <w:lvlJc w:val="left"/>
      <w:pPr>
        <w:ind w:left="5269" w:hanging="360"/>
      </w:pPr>
    </w:lvl>
    <w:lvl w:ilvl="8" w:tplc="0418001B" w:tentative="1">
      <w:start w:val="1"/>
      <w:numFmt w:val="lowerRoman"/>
      <w:lvlText w:val="%9."/>
      <w:lvlJc w:val="right"/>
      <w:pPr>
        <w:ind w:left="5989" w:hanging="180"/>
      </w:pPr>
    </w:lvl>
  </w:abstractNum>
  <w:abstractNum w:abstractNumId="23" w15:restartNumberingAfterBreak="0">
    <w:nsid w:val="5DCE7B46"/>
    <w:multiLevelType w:val="hybridMultilevel"/>
    <w:tmpl w:val="000E6708"/>
    <w:lvl w:ilvl="0" w:tplc="2F0E7B44">
      <w:start w:val="1"/>
      <w:numFmt w:val="bullet"/>
      <w:lvlText w:val=""/>
      <w:lvlJc w:val="left"/>
      <w:pPr>
        <w:ind w:left="1440" w:hanging="360"/>
      </w:pPr>
      <w:rPr>
        <w:rFonts w:ascii="Symbol" w:hAnsi="Symbol" w:hint="default"/>
        <w:strike w:val="0"/>
        <w:color w:val="auto"/>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4" w15:restartNumberingAfterBreak="0">
    <w:nsid w:val="635F04A6"/>
    <w:multiLevelType w:val="hybridMultilevel"/>
    <w:tmpl w:val="7FFA0722"/>
    <w:lvl w:ilvl="0" w:tplc="237EDF3E">
      <w:start w:val="1"/>
      <w:numFmt w:val="bullet"/>
      <w:pStyle w:val="TOC8"/>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15:restartNumberingAfterBreak="0">
    <w:nsid w:val="6378439A"/>
    <w:multiLevelType w:val="hybridMultilevel"/>
    <w:tmpl w:val="4C4EBB6A"/>
    <w:lvl w:ilvl="0" w:tplc="0809000F">
      <w:start w:val="1"/>
      <w:numFmt w:val="decimal"/>
      <w:lvlText w:val="%1."/>
      <w:lvlJc w:val="left"/>
      <w:pPr>
        <w:ind w:left="720" w:hanging="360"/>
      </w:p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6" w15:restartNumberingAfterBreak="0">
    <w:nsid w:val="6B817310"/>
    <w:multiLevelType w:val="hybridMultilevel"/>
    <w:tmpl w:val="5832DB94"/>
    <w:lvl w:ilvl="0" w:tplc="0809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7" w15:restartNumberingAfterBreak="0">
    <w:nsid w:val="6E66195C"/>
    <w:multiLevelType w:val="hybridMultilevel"/>
    <w:tmpl w:val="089EF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375FC6"/>
    <w:multiLevelType w:val="hybridMultilevel"/>
    <w:tmpl w:val="B908F8CE"/>
    <w:lvl w:ilvl="0" w:tplc="04180017">
      <w:start w:val="1"/>
      <w:numFmt w:val="lowerLetter"/>
      <w:lvlText w:val="%1)"/>
      <w:lvlJc w:val="left"/>
      <w:pPr>
        <w:ind w:left="720" w:hanging="360"/>
      </w:pPr>
    </w:lvl>
    <w:lvl w:ilvl="1" w:tplc="7AC0B504">
      <w:start w:val="1"/>
      <w:numFmt w:val="upp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7316B7E"/>
    <w:multiLevelType w:val="hybridMultilevel"/>
    <w:tmpl w:val="1DFCB10E"/>
    <w:lvl w:ilvl="0" w:tplc="A5AAF8F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81058EF"/>
    <w:multiLevelType w:val="hybridMultilevel"/>
    <w:tmpl w:val="6EC850D2"/>
    <w:lvl w:ilvl="0" w:tplc="0418001B">
      <w:start w:val="1"/>
      <w:numFmt w:val="lowerRoman"/>
      <w:lvlText w:val="%1."/>
      <w:lvlJc w:val="right"/>
      <w:pPr>
        <w:ind w:left="4122" w:hanging="360"/>
      </w:pPr>
    </w:lvl>
    <w:lvl w:ilvl="1" w:tplc="0418001B">
      <w:start w:val="1"/>
      <w:numFmt w:val="lowerRoman"/>
      <w:lvlText w:val="%2."/>
      <w:lvlJc w:val="right"/>
      <w:pPr>
        <w:ind w:left="4842" w:hanging="360"/>
      </w:pPr>
    </w:lvl>
    <w:lvl w:ilvl="2" w:tplc="0418001B">
      <w:start w:val="1"/>
      <w:numFmt w:val="lowerRoman"/>
      <w:lvlText w:val="%3."/>
      <w:lvlJc w:val="right"/>
      <w:pPr>
        <w:ind w:left="5562" w:hanging="180"/>
      </w:pPr>
    </w:lvl>
    <w:lvl w:ilvl="3" w:tplc="0418000F" w:tentative="1">
      <w:start w:val="1"/>
      <w:numFmt w:val="decimal"/>
      <w:lvlText w:val="%4."/>
      <w:lvlJc w:val="left"/>
      <w:pPr>
        <w:ind w:left="6282" w:hanging="360"/>
      </w:pPr>
    </w:lvl>
    <w:lvl w:ilvl="4" w:tplc="04180019" w:tentative="1">
      <w:start w:val="1"/>
      <w:numFmt w:val="lowerLetter"/>
      <w:lvlText w:val="%5."/>
      <w:lvlJc w:val="left"/>
      <w:pPr>
        <w:ind w:left="7002" w:hanging="360"/>
      </w:pPr>
    </w:lvl>
    <w:lvl w:ilvl="5" w:tplc="0418001B" w:tentative="1">
      <w:start w:val="1"/>
      <w:numFmt w:val="lowerRoman"/>
      <w:lvlText w:val="%6."/>
      <w:lvlJc w:val="right"/>
      <w:pPr>
        <w:ind w:left="7722" w:hanging="180"/>
      </w:pPr>
    </w:lvl>
    <w:lvl w:ilvl="6" w:tplc="0418000F" w:tentative="1">
      <w:start w:val="1"/>
      <w:numFmt w:val="decimal"/>
      <w:lvlText w:val="%7."/>
      <w:lvlJc w:val="left"/>
      <w:pPr>
        <w:ind w:left="8442" w:hanging="360"/>
      </w:pPr>
    </w:lvl>
    <w:lvl w:ilvl="7" w:tplc="04180019" w:tentative="1">
      <w:start w:val="1"/>
      <w:numFmt w:val="lowerLetter"/>
      <w:lvlText w:val="%8."/>
      <w:lvlJc w:val="left"/>
      <w:pPr>
        <w:ind w:left="9162" w:hanging="360"/>
      </w:pPr>
    </w:lvl>
    <w:lvl w:ilvl="8" w:tplc="0418001B" w:tentative="1">
      <w:start w:val="1"/>
      <w:numFmt w:val="lowerRoman"/>
      <w:lvlText w:val="%9."/>
      <w:lvlJc w:val="right"/>
      <w:pPr>
        <w:ind w:left="9882" w:hanging="180"/>
      </w:pPr>
    </w:lvl>
  </w:abstractNum>
  <w:abstractNum w:abstractNumId="31"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D4B715A"/>
    <w:multiLevelType w:val="hybridMultilevel"/>
    <w:tmpl w:val="CF16FB2A"/>
    <w:lvl w:ilvl="0" w:tplc="2F0E7B44">
      <w:start w:val="1"/>
      <w:numFmt w:val="bullet"/>
      <w:lvlText w:val=""/>
      <w:lvlJc w:val="left"/>
      <w:pPr>
        <w:ind w:left="720" w:hanging="360"/>
      </w:pPr>
      <w:rPr>
        <w:rFonts w:ascii="Symbol" w:hAnsi="Symbol" w:hint="default"/>
        <w:strike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7F2511D5"/>
    <w:multiLevelType w:val="hybridMultilevel"/>
    <w:tmpl w:val="546ACB62"/>
    <w:lvl w:ilvl="0" w:tplc="0418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3"/>
  </w:num>
  <w:num w:numId="2">
    <w:abstractNumId w:val="10"/>
  </w:num>
  <w:num w:numId="3">
    <w:abstractNumId w:val="15"/>
  </w:num>
  <w:num w:numId="4">
    <w:abstractNumId w:val="24"/>
  </w:num>
  <w:num w:numId="5">
    <w:abstractNumId w:val="5"/>
  </w:num>
  <w:num w:numId="6">
    <w:abstractNumId w:val="28"/>
  </w:num>
  <w:num w:numId="7">
    <w:abstractNumId w:val="30"/>
  </w:num>
  <w:num w:numId="8">
    <w:abstractNumId w:val="11"/>
  </w:num>
  <w:num w:numId="9">
    <w:abstractNumId w:val="14"/>
  </w:num>
  <w:num w:numId="10">
    <w:abstractNumId w:val="7"/>
  </w:num>
  <w:num w:numId="11">
    <w:abstractNumId w:val="23"/>
  </w:num>
  <w:num w:numId="12">
    <w:abstractNumId w:val="19"/>
  </w:num>
  <w:num w:numId="13">
    <w:abstractNumId w:val="9"/>
  </w:num>
  <w:num w:numId="14">
    <w:abstractNumId w:val="17"/>
  </w:num>
  <w:num w:numId="15">
    <w:abstractNumId w:val="2"/>
  </w:num>
  <w:num w:numId="16">
    <w:abstractNumId w:val="4"/>
  </w:num>
  <w:num w:numId="17">
    <w:abstractNumId w:val="6"/>
  </w:num>
  <w:num w:numId="18">
    <w:abstractNumId w:val="31"/>
  </w:num>
  <w:num w:numId="19">
    <w:abstractNumId w:val="12"/>
  </w:num>
  <w:num w:numId="20">
    <w:abstractNumId w:val="22"/>
  </w:num>
  <w:num w:numId="21">
    <w:abstractNumId w:val="33"/>
  </w:num>
  <w:num w:numId="22">
    <w:abstractNumId w:val="18"/>
  </w:num>
  <w:num w:numId="23">
    <w:abstractNumId w:val="25"/>
    <w:lvlOverride w:ilvl="0">
      <w:startOverride w:val="1"/>
    </w:lvlOverride>
    <w:lvlOverride w:ilvl="1"/>
    <w:lvlOverride w:ilvl="2"/>
    <w:lvlOverride w:ilvl="3"/>
    <w:lvlOverride w:ilvl="4"/>
    <w:lvlOverride w:ilvl="5"/>
    <w:lvlOverride w:ilvl="6"/>
    <w:lvlOverride w:ilvl="7"/>
    <w:lvlOverride w:ilvl="8"/>
  </w:num>
  <w:num w:numId="24">
    <w:abstractNumId w:val="27"/>
  </w:num>
  <w:num w:numId="25">
    <w:abstractNumId w:val="20"/>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13"/>
  </w:num>
  <w:num w:numId="32">
    <w:abstractNumId w:val="8"/>
  </w:num>
  <w:num w:numId="33">
    <w:abstractNumId w:val="21"/>
  </w:num>
  <w:num w:numId="34">
    <w:abstractNumId w:val="16"/>
  </w:num>
  <w:numIdMacAtCleanup w:val="1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HINKPAD T470S">
    <w15:presenceInfo w15:providerId="None" w15:userId="THINKPAD T470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12459"/>
    <w:rsid w:val="00014FAE"/>
    <w:rsid w:val="0001609F"/>
    <w:rsid w:val="00022505"/>
    <w:rsid w:val="00035932"/>
    <w:rsid w:val="000404AD"/>
    <w:rsid w:val="0005358F"/>
    <w:rsid w:val="00054559"/>
    <w:rsid w:val="00054CDA"/>
    <w:rsid w:val="00056615"/>
    <w:rsid w:val="00060DCA"/>
    <w:rsid w:val="000664E4"/>
    <w:rsid w:val="000670B8"/>
    <w:rsid w:val="00070982"/>
    <w:rsid w:val="00082F46"/>
    <w:rsid w:val="00085633"/>
    <w:rsid w:val="00087ABC"/>
    <w:rsid w:val="00093E1A"/>
    <w:rsid w:val="00094395"/>
    <w:rsid w:val="000A2ED2"/>
    <w:rsid w:val="000A49D0"/>
    <w:rsid w:val="000A7828"/>
    <w:rsid w:val="000B1E6A"/>
    <w:rsid w:val="000C5D32"/>
    <w:rsid w:val="000C61F2"/>
    <w:rsid w:val="000D0E82"/>
    <w:rsid w:val="000D2802"/>
    <w:rsid w:val="000D28B1"/>
    <w:rsid w:val="000D597C"/>
    <w:rsid w:val="000D7922"/>
    <w:rsid w:val="000E3227"/>
    <w:rsid w:val="000E6CD7"/>
    <w:rsid w:val="000F17C3"/>
    <w:rsid w:val="00104C71"/>
    <w:rsid w:val="00106FC9"/>
    <w:rsid w:val="0011006E"/>
    <w:rsid w:val="00112F83"/>
    <w:rsid w:val="00114E73"/>
    <w:rsid w:val="0011693B"/>
    <w:rsid w:val="00123F2A"/>
    <w:rsid w:val="001275F9"/>
    <w:rsid w:val="00133498"/>
    <w:rsid w:val="001358D2"/>
    <w:rsid w:val="001360F6"/>
    <w:rsid w:val="00143D4B"/>
    <w:rsid w:val="0015619A"/>
    <w:rsid w:val="00161C0D"/>
    <w:rsid w:val="00167651"/>
    <w:rsid w:val="00173029"/>
    <w:rsid w:val="00173610"/>
    <w:rsid w:val="00176E26"/>
    <w:rsid w:val="001B3F1E"/>
    <w:rsid w:val="001E1698"/>
    <w:rsid w:val="001E22E2"/>
    <w:rsid w:val="001E50DD"/>
    <w:rsid w:val="0020107F"/>
    <w:rsid w:val="0020199D"/>
    <w:rsid w:val="002048F6"/>
    <w:rsid w:val="0020798A"/>
    <w:rsid w:val="0023127C"/>
    <w:rsid w:val="002370BC"/>
    <w:rsid w:val="002378BE"/>
    <w:rsid w:val="00241722"/>
    <w:rsid w:val="00243F96"/>
    <w:rsid w:val="00244C5F"/>
    <w:rsid w:val="00252537"/>
    <w:rsid w:val="00261D51"/>
    <w:rsid w:val="00277835"/>
    <w:rsid w:val="002A0084"/>
    <w:rsid w:val="002A2412"/>
    <w:rsid w:val="002C2419"/>
    <w:rsid w:val="002C2BF1"/>
    <w:rsid w:val="002C3646"/>
    <w:rsid w:val="002D352E"/>
    <w:rsid w:val="002D58EB"/>
    <w:rsid w:val="002E0238"/>
    <w:rsid w:val="002E1DDD"/>
    <w:rsid w:val="002F012B"/>
    <w:rsid w:val="002F0C54"/>
    <w:rsid w:val="002F31D2"/>
    <w:rsid w:val="002F4168"/>
    <w:rsid w:val="00303659"/>
    <w:rsid w:val="00305AAD"/>
    <w:rsid w:val="0030626B"/>
    <w:rsid w:val="00312061"/>
    <w:rsid w:val="00322396"/>
    <w:rsid w:val="00322815"/>
    <w:rsid w:val="00324EF8"/>
    <w:rsid w:val="00327FF3"/>
    <w:rsid w:val="00331601"/>
    <w:rsid w:val="00335C19"/>
    <w:rsid w:val="00342E1C"/>
    <w:rsid w:val="003459A9"/>
    <w:rsid w:val="00355BA3"/>
    <w:rsid w:val="003706F5"/>
    <w:rsid w:val="003725DE"/>
    <w:rsid w:val="0037319A"/>
    <w:rsid w:val="00383D86"/>
    <w:rsid w:val="00386A23"/>
    <w:rsid w:val="003919C7"/>
    <w:rsid w:val="00395A54"/>
    <w:rsid w:val="003A13C2"/>
    <w:rsid w:val="003A2BEB"/>
    <w:rsid w:val="003A2C43"/>
    <w:rsid w:val="003A6C5F"/>
    <w:rsid w:val="003B3A5A"/>
    <w:rsid w:val="003C066B"/>
    <w:rsid w:val="003C5121"/>
    <w:rsid w:val="003D0829"/>
    <w:rsid w:val="003D6AA8"/>
    <w:rsid w:val="003E288A"/>
    <w:rsid w:val="00405934"/>
    <w:rsid w:val="00407920"/>
    <w:rsid w:val="0042138D"/>
    <w:rsid w:val="0042562F"/>
    <w:rsid w:val="00432008"/>
    <w:rsid w:val="00435543"/>
    <w:rsid w:val="004375E9"/>
    <w:rsid w:val="004378DF"/>
    <w:rsid w:val="00440B7B"/>
    <w:rsid w:val="00443D9C"/>
    <w:rsid w:val="00444650"/>
    <w:rsid w:val="004514FA"/>
    <w:rsid w:val="0046133B"/>
    <w:rsid w:val="00464C41"/>
    <w:rsid w:val="0047336E"/>
    <w:rsid w:val="004750A0"/>
    <w:rsid w:val="0047582F"/>
    <w:rsid w:val="0048643B"/>
    <w:rsid w:val="0048659D"/>
    <w:rsid w:val="00486A12"/>
    <w:rsid w:val="00492B7C"/>
    <w:rsid w:val="00493673"/>
    <w:rsid w:val="004943E4"/>
    <w:rsid w:val="00495CDF"/>
    <w:rsid w:val="004B55B5"/>
    <w:rsid w:val="004C771A"/>
    <w:rsid w:val="004D0479"/>
    <w:rsid w:val="004D09DD"/>
    <w:rsid w:val="004D35A3"/>
    <w:rsid w:val="004D4910"/>
    <w:rsid w:val="004D4F1F"/>
    <w:rsid w:val="004D753D"/>
    <w:rsid w:val="004F6258"/>
    <w:rsid w:val="004F6524"/>
    <w:rsid w:val="004F67A9"/>
    <w:rsid w:val="00506F33"/>
    <w:rsid w:val="0052094D"/>
    <w:rsid w:val="005210CB"/>
    <w:rsid w:val="00523B0A"/>
    <w:rsid w:val="00524C70"/>
    <w:rsid w:val="005268D0"/>
    <w:rsid w:val="005302F9"/>
    <w:rsid w:val="00546855"/>
    <w:rsid w:val="0055238F"/>
    <w:rsid w:val="0056790C"/>
    <w:rsid w:val="00575C00"/>
    <w:rsid w:val="005803D9"/>
    <w:rsid w:val="0058237A"/>
    <w:rsid w:val="00591DAD"/>
    <w:rsid w:val="005A4BBF"/>
    <w:rsid w:val="005A72D9"/>
    <w:rsid w:val="005B53D7"/>
    <w:rsid w:val="005C3E4A"/>
    <w:rsid w:val="005E553F"/>
    <w:rsid w:val="005E5EF4"/>
    <w:rsid w:val="005F0D09"/>
    <w:rsid w:val="005F4D17"/>
    <w:rsid w:val="005F7281"/>
    <w:rsid w:val="00604614"/>
    <w:rsid w:val="0061141B"/>
    <w:rsid w:val="00612B7D"/>
    <w:rsid w:val="0061577E"/>
    <w:rsid w:val="0061634B"/>
    <w:rsid w:val="0062572C"/>
    <w:rsid w:val="00625970"/>
    <w:rsid w:val="00637F3A"/>
    <w:rsid w:val="0065000D"/>
    <w:rsid w:val="0065013C"/>
    <w:rsid w:val="00657BBE"/>
    <w:rsid w:val="00665FC1"/>
    <w:rsid w:val="00670B26"/>
    <w:rsid w:val="00675E5E"/>
    <w:rsid w:val="00696F97"/>
    <w:rsid w:val="006A2772"/>
    <w:rsid w:val="006A3F97"/>
    <w:rsid w:val="006C5B66"/>
    <w:rsid w:val="006D3B48"/>
    <w:rsid w:val="006D6363"/>
    <w:rsid w:val="006E29EA"/>
    <w:rsid w:val="006F05B7"/>
    <w:rsid w:val="006F0D7C"/>
    <w:rsid w:val="006F2C42"/>
    <w:rsid w:val="006F6412"/>
    <w:rsid w:val="007033D4"/>
    <w:rsid w:val="0070515A"/>
    <w:rsid w:val="007138AA"/>
    <w:rsid w:val="007215DB"/>
    <w:rsid w:val="0072540B"/>
    <w:rsid w:val="00725571"/>
    <w:rsid w:val="00730CE2"/>
    <w:rsid w:val="00735B6B"/>
    <w:rsid w:val="007409DB"/>
    <w:rsid w:val="00746A9C"/>
    <w:rsid w:val="00780D0D"/>
    <w:rsid w:val="00783DFF"/>
    <w:rsid w:val="0078507D"/>
    <w:rsid w:val="007962E4"/>
    <w:rsid w:val="0079778D"/>
    <w:rsid w:val="007B2E26"/>
    <w:rsid w:val="007C0A76"/>
    <w:rsid w:val="007C40A2"/>
    <w:rsid w:val="007C6E57"/>
    <w:rsid w:val="007E37AA"/>
    <w:rsid w:val="007E4DD7"/>
    <w:rsid w:val="007F66FF"/>
    <w:rsid w:val="00802115"/>
    <w:rsid w:val="0080439A"/>
    <w:rsid w:val="00810752"/>
    <w:rsid w:val="00814235"/>
    <w:rsid w:val="00814A14"/>
    <w:rsid w:val="00820C59"/>
    <w:rsid w:val="00823560"/>
    <w:rsid w:val="00824937"/>
    <w:rsid w:val="00825E16"/>
    <w:rsid w:val="00827A93"/>
    <w:rsid w:val="00827C29"/>
    <w:rsid w:val="00830CE6"/>
    <w:rsid w:val="0083413D"/>
    <w:rsid w:val="00837DF2"/>
    <w:rsid w:val="00845719"/>
    <w:rsid w:val="00850292"/>
    <w:rsid w:val="00850EF1"/>
    <w:rsid w:val="00856B2E"/>
    <w:rsid w:val="00867E53"/>
    <w:rsid w:val="0087290B"/>
    <w:rsid w:val="008C18BB"/>
    <w:rsid w:val="008C73EF"/>
    <w:rsid w:val="008E36D6"/>
    <w:rsid w:val="008E4778"/>
    <w:rsid w:val="008F0196"/>
    <w:rsid w:val="008F395E"/>
    <w:rsid w:val="008F3BAF"/>
    <w:rsid w:val="008F680A"/>
    <w:rsid w:val="009039F2"/>
    <w:rsid w:val="00904165"/>
    <w:rsid w:val="00905E76"/>
    <w:rsid w:val="009119D4"/>
    <w:rsid w:val="009226B3"/>
    <w:rsid w:val="00923C6E"/>
    <w:rsid w:val="00924A38"/>
    <w:rsid w:val="0092674E"/>
    <w:rsid w:val="0093043B"/>
    <w:rsid w:val="0093060A"/>
    <w:rsid w:val="00933706"/>
    <w:rsid w:val="00937CF9"/>
    <w:rsid w:val="00943A04"/>
    <w:rsid w:val="00953B5B"/>
    <w:rsid w:val="00957D8C"/>
    <w:rsid w:val="00961FC8"/>
    <w:rsid w:val="00964758"/>
    <w:rsid w:val="00965B3D"/>
    <w:rsid w:val="00973186"/>
    <w:rsid w:val="00984701"/>
    <w:rsid w:val="00984CFA"/>
    <w:rsid w:val="009976EE"/>
    <w:rsid w:val="00997D39"/>
    <w:rsid w:val="009A2D0A"/>
    <w:rsid w:val="009A7357"/>
    <w:rsid w:val="009C0147"/>
    <w:rsid w:val="009C1360"/>
    <w:rsid w:val="009C2A56"/>
    <w:rsid w:val="009C5B11"/>
    <w:rsid w:val="009E7798"/>
    <w:rsid w:val="009F3695"/>
    <w:rsid w:val="00A01424"/>
    <w:rsid w:val="00A040A8"/>
    <w:rsid w:val="00A041A4"/>
    <w:rsid w:val="00A1233F"/>
    <w:rsid w:val="00A13431"/>
    <w:rsid w:val="00A158C9"/>
    <w:rsid w:val="00A303DC"/>
    <w:rsid w:val="00A34968"/>
    <w:rsid w:val="00A37E76"/>
    <w:rsid w:val="00A42864"/>
    <w:rsid w:val="00A4391E"/>
    <w:rsid w:val="00A51498"/>
    <w:rsid w:val="00A5697D"/>
    <w:rsid w:val="00A7253A"/>
    <w:rsid w:val="00A742D4"/>
    <w:rsid w:val="00A76D77"/>
    <w:rsid w:val="00A83534"/>
    <w:rsid w:val="00A87F08"/>
    <w:rsid w:val="00A95543"/>
    <w:rsid w:val="00AA26DC"/>
    <w:rsid w:val="00AA75A7"/>
    <w:rsid w:val="00AA77C1"/>
    <w:rsid w:val="00AB0C07"/>
    <w:rsid w:val="00AC11FC"/>
    <w:rsid w:val="00AC4091"/>
    <w:rsid w:val="00AD1FB3"/>
    <w:rsid w:val="00AD4925"/>
    <w:rsid w:val="00AE15BC"/>
    <w:rsid w:val="00AE315E"/>
    <w:rsid w:val="00AE6767"/>
    <w:rsid w:val="00AE7696"/>
    <w:rsid w:val="00AF0408"/>
    <w:rsid w:val="00AF18DA"/>
    <w:rsid w:val="00AF1CF4"/>
    <w:rsid w:val="00AF4D7D"/>
    <w:rsid w:val="00AF7CF7"/>
    <w:rsid w:val="00B01690"/>
    <w:rsid w:val="00B0348C"/>
    <w:rsid w:val="00B05996"/>
    <w:rsid w:val="00B11BB5"/>
    <w:rsid w:val="00B1217C"/>
    <w:rsid w:val="00B163E4"/>
    <w:rsid w:val="00B17E22"/>
    <w:rsid w:val="00B33237"/>
    <w:rsid w:val="00B455E2"/>
    <w:rsid w:val="00B478AB"/>
    <w:rsid w:val="00B54269"/>
    <w:rsid w:val="00B5471F"/>
    <w:rsid w:val="00B74883"/>
    <w:rsid w:val="00B8571A"/>
    <w:rsid w:val="00B862E8"/>
    <w:rsid w:val="00B938AF"/>
    <w:rsid w:val="00B94250"/>
    <w:rsid w:val="00B94BD0"/>
    <w:rsid w:val="00BA500E"/>
    <w:rsid w:val="00BA634D"/>
    <w:rsid w:val="00BC4473"/>
    <w:rsid w:val="00BC6549"/>
    <w:rsid w:val="00BD152D"/>
    <w:rsid w:val="00BD6F8C"/>
    <w:rsid w:val="00BD70A5"/>
    <w:rsid w:val="00BE3F38"/>
    <w:rsid w:val="00BE4806"/>
    <w:rsid w:val="00BF0A33"/>
    <w:rsid w:val="00C0797D"/>
    <w:rsid w:val="00C138D5"/>
    <w:rsid w:val="00C13CC0"/>
    <w:rsid w:val="00C27C9D"/>
    <w:rsid w:val="00C31015"/>
    <w:rsid w:val="00C32438"/>
    <w:rsid w:val="00C37BA9"/>
    <w:rsid w:val="00C44CFC"/>
    <w:rsid w:val="00C46232"/>
    <w:rsid w:val="00C467E7"/>
    <w:rsid w:val="00C64137"/>
    <w:rsid w:val="00C64CDF"/>
    <w:rsid w:val="00C662C2"/>
    <w:rsid w:val="00C71797"/>
    <w:rsid w:val="00C844AE"/>
    <w:rsid w:val="00C8553C"/>
    <w:rsid w:val="00C93C2C"/>
    <w:rsid w:val="00CA75F8"/>
    <w:rsid w:val="00CB46D4"/>
    <w:rsid w:val="00CB47CB"/>
    <w:rsid w:val="00CC5E7E"/>
    <w:rsid w:val="00CE008B"/>
    <w:rsid w:val="00CE10D4"/>
    <w:rsid w:val="00CE45FF"/>
    <w:rsid w:val="00CF1B35"/>
    <w:rsid w:val="00D050E1"/>
    <w:rsid w:val="00D12A08"/>
    <w:rsid w:val="00D16EC0"/>
    <w:rsid w:val="00D20B63"/>
    <w:rsid w:val="00D21181"/>
    <w:rsid w:val="00D27E2B"/>
    <w:rsid w:val="00D43251"/>
    <w:rsid w:val="00D462C1"/>
    <w:rsid w:val="00D701D4"/>
    <w:rsid w:val="00D708EA"/>
    <w:rsid w:val="00D70CBE"/>
    <w:rsid w:val="00D760FA"/>
    <w:rsid w:val="00D81B6E"/>
    <w:rsid w:val="00D86E0D"/>
    <w:rsid w:val="00D9302E"/>
    <w:rsid w:val="00DA0463"/>
    <w:rsid w:val="00DA2746"/>
    <w:rsid w:val="00DA3CAC"/>
    <w:rsid w:val="00DB1C72"/>
    <w:rsid w:val="00DB1E1E"/>
    <w:rsid w:val="00DB6D4A"/>
    <w:rsid w:val="00DC5DF8"/>
    <w:rsid w:val="00DC7018"/>
    <w:rsid w:val="00DE5A22"/>
    <w:rsid w:val="00DF28B7"/>
    <w:rsid w:val="00DF7A8D"/>
    <w:rsid w:val="00E02F0E"/>
    <w:rsid w:val="00E05322"/>
    <w:rsid w:val="00E114BA"/>
    <w:rsid w:val="00E13F2B"/>
    <w:rsid w:val="00E24987"/>
    <w:rsid w:val="00E33146"/>
    <w:rsid w:val="00E348AC"/>
    <w:rsid w:val="00E35E75"/>
    <w:rsid w:val="00E42358"/>
    <w:rsid w:val="00E444F5"/>
    <w:rsid w:val="00E720EF"/>
    <w:rsid w:val="00E76CD6"/>
    <w:rsid w:val="00E844DE"/>
    <w:rsid w:val="00E855D4"/>
    <w:rsid w:val="00E95D60"/>
    <w:rsid w:val="00EA0452"/>
    <w:rsid w:val="00EA142A"/>
    <w:rsid w:val="00EA59AA"/>
    <w:rsid w:val="00EB5002"/>
    <w:rsid w:val="00EB5FAC"/>
    <w:rsid w:val="00EC6371"/>
    <w:rsid w:val="00EC6E42"/>
    <w:rsid w:val="00EC7B4A"/>
    <w:rsid w:val="00ED0CDB"/>
    <w:rsid w:val="00ED361C"/>
    <w:rsid w:val="00ED7417"/>
    <w:rsid w:val="00EE1C63"/>
    <w:rsid w:val="00F0432C"/>
    <w:rsid w:val="00F064ED"/>
    <w:rsid w:val="00F13525"/>
    <w:rsid w:val="00F22B86"/>
    <w:rsid w:val="00F43A25"/>
    <w:rsid w:val="00F534D4"/>
    <w:rsid w:val="00F57DA0"/>
    <w:rsid w:val="00F6062D"/>
    <w:rsid w:val="00F60DD1"/>
    <w:rsid w:val="00F63E5E"/>
    <w:rsid w:val="00F7597F"/>
    <w:rsid w:val="00F82C85"/>
    <w:rsid w:val="00F940D0"/>
    <w:rsid w:val="00F97109"/>
    <w:rsid w:val="00FA1403"/>
    <w:rsid w:val="00FB0A16"/>
    <w:rsid w:val="00FB126C"/>
    <w:rsid w:val="00FB5718"/>
    <w:rsid w:val="00FB5C91"/>
    <w:rsid w:val="00FB6F2A"/>
    <w:rsid w:val="00FC6E6F"/>
    <w:rsid w:val="00FC7904"/>
    <w:rsid w:val="00FD1F1E"/>
    <w:rsid w:val="00FD3D0E"/>
    <w:rsid w:val="00FF5DB8"/>
    <w:rsid w:val="00FF711C"/>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645E04"/>
  <w15:docId w15:val="{E9340A1C-DDD0-478A-ADB2-554B5D54E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4">
    <w:name w:val="heading 4"/>
    <w:basedOn w:val="Normal"/>
    <w:next w:val="Normal"/>
    <w:link w:val="Heading4Char"/>
    <w:uiPriority w:val="9"/>
    <w:semiHidden/>
    <w:unhideWhenUsed/>
    <w:qFormat/>
    <w:rsid w:val="000C5D32"/>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Akapit z listą BS,Outlines a.b.c.,List_Paragraph,Multilevel para_II,Akapit z lista BS,Listă colorată - Accentuare 11,body 2,List Paragraph11,List Paragraph111,Списък на абзаци"/>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Akapit z listą BS Char,Outlines a.b.c. Char,List_Paragraph Char,Multilevel para_II Char,Akapit z lista BS Char,Listă colorată - Accentuare 11 Char,body 2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uiPriority w:val="59"/>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AE7696"/>
    <w:pPr>
      <w:spacing w:before="120" w:after="120"/>
      <w:jc w:val="center"/>
    </w:pPr>
    <w:rPr>
      <w:rFonts w:ascii="Trebuchet MS" w:hAnsi="Trebuchet MS"/>
      <w:b/>
      <w:bCs/>
      <w:noProof w:val="0"/>
      <w:sz w:val="20"/>
    </w:rPr>
  </w:style>
  <w:style w:type="character" w:customStyle="1" w:styleId="TitleChar">
    <w:name w:val="Title Char"/>
    <w:basedOn w:val="DefaultParagraphFont"/>
    <w:link w:val="Title"/>
    <w:rsid w:val="00AE7696"/>
    <w:rPr>
      <w:rFonts w:ascii="Trebuchet MS" w:eastAsia="Times New Roman" w:hAnsi="Trebuchet MS" w:cs="Times New Roman"/>
      <w:b/>
      <w:bCs/>
      <w:sz w:val="20"/>
      <w:szCs w:val="24"/>
      <w:lang w:val="ro-RO"/>
    </w:rPr>
  </w:style>
  <w:style w:type="paragraph" w:styleId="BodyText">
    <w:name w:val="Body Text"/>
    <w:aliases w:val="block style,Body,Standard paragraph,b"/>
    <w:basedOn w:val="Normal"/>
    <w:link w:val="BodyTextChar1"/>
    <w:rsid w:val="00E844DE"/>
    <w:pPr>
      <w:spacing w:before="120" w:after="120"/>
    </w:pPr>
    <w:rPr>
      <w:rFonts w:ascii="Trebuchet MS" w:hAnsi="Trebuchet MS"/>
      <w:noProof w:val="0"/>
      <w:sz w:val="20"/>
    </w:rPr>
  </w:style>
  <w:style w:type="character" w:customStyle="1" w:styleId="BodyTextChar">
    <w:name w:val="Body Text Char"/>
    <w:basedOn w:val="DefaultParagraphFont"/>
    <w:uiPriority w:val="99"/>
    <w:semiHidden/>
    <w:rsid w:val="00E844DE"/>
    <w:rPr>
      <w:rFonts w:ascii="Times New Roman" w:eastAsia="Times New Roman" w:hAnsi="Times New Roman" w:cs="Times New Roman"/>
      <w:noProof/>
      <w:sz w:val="24"/>
      <w:szCs w:val="24"/>
      <w:lang w:val="ro-RO"/>
    </w:rPr>
  </w:style>
  <w:style w:type="paragraph" w:customStyle="1" w:styleId="bullet">
    <w:name w:val="bullet"/>
    <w:basedOn w:val="Normal"/>
    <w:rsid w:val="00E844DE"/>
    <w:pPr>
      <w:numPr>
        <w:numId w:val="1"/>
      </w:numPr>
      <w:spacing w:before="120" w:after="120"/>
    </w:pPr>
    <w:rPr>
      <w:rFonts w:ascii="Trebuchet MS" w:hAnsi="Trebuchet MS"/>
      <w:noProof w:val="0"/>
      <w:sz w:val="20"/>
    </w:rPr>
  </w:style>
  <w:style w:type="character" w:customStyle="1" w:styleId="BodyTextChar1">
    <w:name w:val="Body Text Char1"/>
    <w:aliases w:val="block style Char,Body Char,Standard paragraph Char,b Char"/>
    <w:link w:val="BodyText"/>
    <w:locked/>
    <w:rsid w:val="00E844DE"/>
    <w:rPr>
      <w:rFonts w:ascii="Trebuchet MS" w:eastAsia="Times New Roman" w:hAnsi="Trebuchet MS" w:cs="Times New Roman"/>
      <w:sz w:val="20"/>
      <w:szCs w:val="24"/>
      <w:lang w:val="ro-RO"/>
    </w:rPr>
  </w:style>
  <w:style w:type="paragraph" w:customStyle="1" w:styleId="instruct">
    <w:name w:val="instruct"/>
    <w:basedOn w:val="Normal"/>
    <w:rsid w:val="00E844DE"/>
    <w:pPr>
      <w:widowControl w:val="0"/>
      <w:autoSpaceDE w:val="0"/>
      <w:autoSpaceDN w:val="0"/>
      <w:adjustRightInd w:val="0"/>
      <w:spacing w:before="40" w:after="40"/>
    </w:pPr>
    <w:rPr>
      <w:rFonts w:ascii="Trebuchet MS" w:hAnsi="Trebuchet MS" w:cs="Arial"/>
      <w:i/>
      <w:iCs/>
      <w:noProof w:val="0"/>
      <w:sz w:val="20"/>
      <w:szCs w:val="21"/>
      <w:lang w:eastAsia="sk-SK"/>
    </w:rPr>
  </w:style>
  <w:style w:type="paragraph" w:styleId="TOC8">
    <w:name w:val="toc 8"/>
    <w:basedOn w:val="Normal"/>
    <w:next w:val="Normal"/>
    <w:autoRedefine/>
    <w:uiPriority w:val="39"/>
    <w:unhideWhenUsed/>
    <w:rsid w:val="008C73EF"/>
    <w:pPr>
      <w:numPr>
        <w:numId w:val="4"/>
      </w:numPr>
      <w:spacing w:after="100"/>
    </w:pPr>
  </w:style>
  <w:style w:type="paragraph" w:customStyle="1" w:styleId="al">
    <w:name w:val="a_l"/>
    <w:basedOn w:val="Normal"/>
    <w:rsid w:val="00B94250"/>
    <w:pPr>
      <w:spacing w:before="100" w:beforeAutospacing="1" w:after="100" w:afterAutospacing="1"/>
    </w:pPr>
    <w:rPr>
      <w:noProof w:val="0"/>
      <w:lang w:val="en-US"/>
    </w:rPr>
  </w:style>
  <w:style w:type="character" w:customStyle="1" w:styleId="Heading4Char">
    <w:name w:val="Heading 4 Char"/>
    <w:basedOn w:val="DefaultParagraphFont"/>
    <w:link w:val="Heading4"/>
    <w:uiPriority w:val="9"/>
    <w:semiHidden/>
    <w:rsid w:val="000C5D32"/>
    <w:rPr>
      <w:rFonts w:asciiTheme="majorHAnsi" w:eastAsiaTheme="majorEastAsia" w:hAnsiTheme="majorHAnsi" w:cstheme="majorBidi"/>
      <w:i/>
      <w:iCs/>
      <w:noProof/>
      <w:color w:val="2E74B5" w:themeColor="accent1" w:themeShade="BF"/>
      <w:sz w:val="24"/>
      <w:szCs w:val="24"/>
      <w:lang w:val="ro-RO"/>
    </w:rPr>
  </w:style>
  <w:style w:type="character" w:styleId="Hyperlink">
    <w:name w:val="Hyperlink"/>
    <w:semiHidden/>
    <w:rsid w:val="000C5D32"/>
    <w:rPr>
      <w:b/>
      <w:bCs/>
      <w:color w:val="333399"/>
      <w:u w:val="single"/>
    </w:rPr>
  </w:style>
  <w:style w:type="paragraph" w:customStyle="1" w:styleId="Glosar">
    <w:name w:val="Glosar"/>
    <w:basedOn w:val="Normal"/>
    <w:rsid w:val="000C5D32"/>
    <w:pPr>
      <w:spacing w:before="240" w:after="120"/>
    </w:pPr>
    <w:rPr>
      <w:rFonts w:ascii="Trebuchet MS" w:hAnsi="Trebuchet MS"/>
      <w:b/>
      <w:noProof w:val="0"/>
      <w:sz w:val="18"/>
    </w:rPr>
  </w:style>
  <w:style w:type="character" w:styleId="PlaceholderText">
    <w:name w:val="Placeholder Text"/>
    <w:basedOn w:val="DefaultParagraphFont"/>
    <w:uiPriority w:val="99"/>
    <w:semiHidden/>
    <w:rsid w:val="000C5D32"/>
    <w:rPr>
      <w:color w:val="808080"/>
    </w:rPr>
  </w:style>
  <w:style w:type="paragraph" w:customStyle="1" w:styleId="Default">
    <w:name w:val="Default"/>
    <w:rsid w:val="00CB47CB"/>
    <w:pPr>
      <w:autoSpaceDE w:val="0"/>
      <w:autoSpaceDN w:val="0"/>
      <w:adjustRightInd w:val="0"/>
      <w:spacing w:after="0" w:line="240" w:lineRule="auto"/>
    </w:pPr>
    <w:rPr>
      <w:rFonts w:ascii="Calibri" w:hAnsi="Calibri" w:cs="Calibri"/>
      <w:color w:val="000000"/>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241306164">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942228905">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5697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1A6BE02390F40C6BA6EE0F5443A4601"/>
        <w:category>
          <w:name w:val="General"/>
          <w:gallery w:val="placeholder"/>
        </w:category>
        <w:types>
          <w:type w:val="bbPlcHdr"/>
        </w:types>
        <w:behaviors>
          <w:behavior w:val="content"/>
        </w:behaviors>
        <w:guid w:val="{5918FB23-D7E0-4CE9-98FE-8E6EC1F532F3}"/>
      </w:docPartPr>
      <w:docPartBody>
        <w:p w:rsidR="00D67EC3" w:rsidRDefault="00D67EC3" w:rsidP="00D67EC3">
          <w:pPr>
            <w:pStyle w:val="31A6BE02390F40C6BA6EE0F5443A4601"/>
          </w:pPr>
          <w:r w:rsidRPr="003D51C7">
            <w:rPr>
              <w:shd w:val="clear" w:color="auto" w:fill="BDD6EE" w:themeFill="accent1" w:themeFillTint="66"/>
              <w:lang w:val="en-US"/>
            </w:rPr>
            <w:t>[</w:t>
          </w:r>
          <w:r>
            <w:rPr>
              <w:shd w:val="clear" w:color="auto" w:fill="BDD6EE" w:themeFill="accent1" w:themeFillTint="66"/>
              <w:lang w:val="en-US"/>
            </w:rPr>
            <w:t>Anul fiscal</w:t>
          </w:r>
          <w:r w:rsidRPr="003D51C7">
            <w:rPr>
              <w:rStyle w:val="PlaceholderText"/>
              <w:shd w:val="clear" w:color="auto" w:fill="BDD6EE" w:themeFill="accent1" w:themeFillTint="66"/>
            </w:rPr>
            <w:t>]</w:t>
          </w:r>
        </w:p>
      </w:docPartBody>
    </w:docPart>
    <w:docPart>
      <w:docPartPr>
        <w:name w:val="629B8D148287444F86AC73E68373D805"/>
        <w:category>
          <w:name w:val="General"/>
          <w:gallery w:val="placeholder"/>
        </w:category>
        <w:types>
          <w:type w:val="bbPlcHdr"/>
        </w:types>
        <w:behaviors>
          <w:behavior w:val="content"/>
        </w:behaviors>
        <w:guid w:val="{603E83D0-87DD-4CA1-A6A3-FEB6F7906467}"/>
      </w:docPartPr>
      <w:docPartBody>
        <w:p w:rsidR="00D67EC3" w:rsidRDefault="00D67EC3" w:rsidP="00D67EC3">
          <w:pPr>
            <w:pStyle w:val="629B8D148287444F86AC73E68373D805"/>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6D6BBB4AAC2E47EA8D1631D2BE45BCB9"/>
        <w:category>
          <w:name w:val="General"/>
          <w:gallery w:val="placeholder"/>
        </w:category>
        <w:types>
          <w:type w:val="bbPlcHdr"/>
        </w:types>
        <w:behaviors>
          <w:behavior w:val="content"/>
        </w:behaviors>
        <w:guid w:val="{A5C36922-9EBA-4FB4-AF56-125A6DB05258}"/>
      </w:docPartPr>
      <w:docPartBody>
        <w:p w:rsidR="00D67EC3" w:rsidRDefault="00D67EC3" w:rsidP="00D67EC3">
          <w:pPr>
            <w:pStyle w:val="6D6BBB4AAC2E47EA8D1631D2BE45BCB9"/>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146040960D024830ACBCAF145D97A61C"/>
        <w:category>
          <w:name w:val="General"/>
          <w:gallery w:val="placeholder"/>
        </w:category>
        <w:types>
          <w:type w:val="bbPlcHdr"/>
        </w:types>
        <w:behaviors>
          <w:behavior w:val="content"/>
        </w:behaviors>
        <w:guid w:val="{D4273F0A-3C49-461E-A886-91AC9920E2B1}"/>
      </w:docPartPr>
      <w:docPartBody>
        <w:p w:rsidR="00D67EC3" w:rsidRDefault="00D67EC3" w:rsidP="00D67EC3">
          <w:pPr>
            <w:pStyle w:val="146040960D024830ACBCAF145D97A61C"/>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938428EEF98D4843B23991919D5F3B84"/>
        <w:category>
          <w:name w:val="General"/>
          <w:gallery w:val="placeholder"/>
        </w:category>
        <w:types>
          <w:type w:val="bbPlcHdr"/>
        </w:types>
        <w:behaviors>
          <w:behavior w:val="content"/>
        </w:behaviors>
        <w:guid w:val="{3064A921-AF4D-4EC2-B11B-3B0DAB6CA95D}"/>
      </w:docPartPr>
      <w:docPartBody>
        <w:p w:rsidR="001B489B" w:rsidRDefault="00FB2656" w:rsidP="00FB2656">
          <w:pPr>
            <w:pStyle w:val="938428EEF98D4843B23991919D5F3B84"/>
          </w:pPr>
          <w:r w:rsidRPr="003D51C7">
            <w:rPr>
              <w:shd w:val="clear" w:color="auto" w:fill="BDD6EE" w:themeFill="accent1" w:themeFillTint="66"/>
              <w:lang w:val="en-US"/>
            </w:rPr>
            <w:t>[</w:t>
          </w:r>
          <w:r>
            <w:rPr>
              <w:shd w:val="clear" w:color="auto" w:fill="BDD6EE" w:themeFill="accent1" w:themeFillTint="66"/>
              <w:lang w:val="en-US"/>
            </w:rPr>
            <w:t>Anul fiscal</w:t>
          </w:r>
          <w:r w:rsidRPr="003D51C7">
            <w:rPr>
              <w:rStyle w:val="PlaceholderText"/>
              <w:shd w:val="clear" w:color="auto" w:fill="BDD6EE" w:themeFill="accent1" w:themeFillTint="66"/>
            </w:rPr>
            <w:t>]</w:t>
          </w:r>
        </w:p>
      </w:docPartBody>
    </w:docPart>
    <w:docPart>
      <w:docPartPr>
        <w:name w:val="331094DF1FEF4CF3B9FF818A109C4A33"/>
        <w:category>
          <w:name w:val="General"/>
          <w:gallery w:val="placeholder"/>
        </w:category>
        <w:types>
          <w:type w:val="bbPlcHdr"/>
        </w:types>
        <w:behaviors>
          <w:behavior w:val="content"/>
        </w:behaviors>
        <w:guid w:val="{9CF14442-0341-4382-B46E-FFACE9FBF568}"/>
      </w:docPartPr>
      <w:docPartBody>
        <w:p w:rsidR="001B489B" w:rsidRDefault="00FB2656" w:rsidP="00FB2656">
          <w:pPr>
            <w:pStyle w:val="331094DF1FEF4CF3B9FF818A109C4A33"/>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32D840F867F245C6BE5106F168D87368"/>
        <w:category>
          <w:name w:val="General"/>
          <w:gallery w:val="placeholder"/>
        </w:category>
        <w:types>
          <w:type w:val="bbPlcHdr"/>
        </w:types>
        <w:behaviors>
          <w:behavior w:val="content"/>
        </w:behaviors>
        <w:guid w:val="{E8C6FA69-D0D2-4CC0-993B-D6333533A59C}"/>
      </w:docPartPr>
      <w:docPartBody>
        <w:p w:rsidR="001B489B" w:rsidRDefault="00FB2656" w:rsidP="00FB2656">
          <w:pPr>
            <w:pStyle w:val="32D840F867F245C6BE5106F168D87368"/>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0CC59E961C2D470E89C05D5961C3A138"/>
        <w:category>
          <w:name w:val="General"/>
          <w:gallery w:val="placeholder"/>
        </w:category>
        <w:types>
          <w:type w:val="bbPlcHdr"/>
        </w:types>
        <w:behaviors>
          <w:behavior w:val="content"/>
        </w:behaviors>
        <w:guid w:val="{3441B516-E722-4FDE-AAD2-D805B97344DC}"/>
      </w:docPartPr>
      <w:docPartBody>
        <w:p w:rsidR="001B489B" w:rsidRDefault="00FB2656" w:rsidP="00FB2656">
          <w:pPr>
            <w:pStyle w:val="0CC59E961C2D470E89C05D5961C3A138"/>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0551ADDE91EA480BAD41EF248E8154A8"/>
        <w:category>
          <w:name w:val="General"/>
          <w:gallery w:val="placeholder"/>
        </w:category>
        <w:types>
          <w:type w:val="bbPlcHdr"/>
        </w:types>
        <w:behaviors>
          <w:behavior w:val="content"/>
        </w:behaviors>
        <w:guid w:val="{1AE5C021-2BB8-401E-AA56-7D032908F0C8}"/>
      </w:docPartPr>
      <w:docPartBody>
        <w:p w:rsidR="001B489B" w:rsidRDefault="00FB2656" w:rsidP="00FB2656">
          <w:pPr>
            <w:pStyle w:val="0551ADDE91EA480BAD41EF248E8154A8"/>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C1E79175309E47FF83AA60A15E287469"/>
        <w:category>
          <w:name w:val="General"/>
          <w:gallery w:val="placeholder"/>
        </w:category>
        <w:types>
          <w:type w:val="bbPlcHdr"/>
        </w:types>
        <w:behaviors>
          <w:behavior w:val="content"/>
        </w:behaviors>
        <w:guid w:val="{BB5861D2-A424-43B8-A80F-3ACBF2950420}"/>
      </w:docPartPr>
      <w:docPartBody>
        <w:p w:rsidR="001B489B" w:rsidRDefault="00FB2656" w:rsidP="00FB2656">
          <w:pPr>
            <w:pStyle w:val="C1E79175309E47FF83AA60A15E287469"/>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E0142385371D48449CF48565E40548F3"/>
        <w:category>
          <w:name w:val="General"/>
          <w:gallery w:val="placeholder"/>
        </w:category>
        <w:types>
          <w:type w:val="bbPlcHdr"/>
        </w:types>
        <w:behaviors>
          <w:behavior w:val="content"/>
        </w:behaviors>
        <w:guid w:val="{09951F39-618A-455E-97F5-B9CE47FE0338}"/>
      </w:docPartPr>
      <w:docPartBody>
        <w:p w:rsidR="001B489B" w:rsidRDefault="00FB2656" w:rsidP="00FB2656">
          <w:pPr>
            <w:pStyle w:val="E0142385371D48449CF48565E40548F3"/>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15233F31382640A1A32413C44B9A94CC"/>
        <w:category>
          <w:name w:val="General"/>
          <w:gallery w:val="placeholder"/>
        </w:category>
        <w:types>
          <w:type w:val="bbPlcHdr"/>
        </w:types>
        <w:behaviors>
          <w:behavior w:val="content"/>
        </w:behaviors>
        <w:guid w:val="{029E54DB-D4B4-42FB-B7F4-8BD6FC7AA20D}"/>
      </w:docPartPr>
      <w:docPartBody>
        <w:p w:rsidR="001B489B" w:rsidRDefault="00FB2656" w:rsidP="00FB2656">
          <w:pPr>
            <w:pStyle w:val="15233F31382640A1A32413C44B9A94CC"/>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22C6695403774911928020ED4FA0A4DC"/>
        <w:category>
          <w:name w:val="General"/>
          <w:gallery w:val="placeholder"/>
        </w:category>
        <w:types>
          <w:type w:val="bbPlcHdr"/>
        </w:types>
        <w:behaviors>
          <w:behavior w:val="content"/>
        </w:behaviors>
        <w:guid w:val="{77F23002-DE56-4ACA-86D7-AD41CF6F626C}"/>
      </w:docPartPr>
      <w:docPartBody>
        <w:p w:rsidR="001B489B" w:rsidRDefault="00FB2656" w:rsidP="00FB2656">
          <w:pPr>
            <w:pStyle w:val="22C6695403774911928020ED4FA0A4DC"/>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4D3A0A5DDF3A49F49C5226B0D3E09E10"/>
        <w:category>
          <w:name w:val="General"/>
          <w:gallery w:val="placeholder"/>
        </w:category>
        <w:types>
          <w:type w:val="bbPlcHdr"/>
        </w:types>
        <w:behaviors>
          <w:behavior w:val="content"/>
        </w:behaviors>
        <w:guid w:val="{E3FC2606-7A3F-4E1C-BAC4-41D9B771ACB1}"/>
      </w:docPartPr>
      <w:docPartBody>
        <w:p w:rsidR="001B489B" w:rsidRDefault="00FB2656" w:rsidP="00FB2656">
          <w:pPr>
            <w:pStyle w:val="4D3A0A5DDF3A49F49C5226B0D3E09E10"/>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B13128C7429743899B23867586EE8129"/>
        <w:category>
          <w:name w:val="General"/>
          <w:gallery w:val="placeholder"/>
        </w:category>
        <w:types>
          <w:type w:val="bbPlcHdr"/>
        </w:types>
        <w:behaviors>
          <w:behavior w:val="content"/>
        </w:behaviors>
        <w:guid w:val="{14FDE89C-42AB-4CEC-AB00-FFC317654B50}"/>
      </w:docPartPr>
      <w:docPartBody>
        <w:p w:rsidR="001B489B" w:rsidRDefault="00FB2656" w:rsidP="00FB2656">
          <w:pPr>
            <w:pStyle w:val="B13128C7429743899B23867586EE8129"/>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C0C85FFFCE5C478F9FD5ED50578542D7"/>
        <w:category>
          <w:name w:val="General"/>
          <w:gallery w:val="placeholder"/>
        </w:category>
        <w:types>
          <w:type w:val="bbPlcHdr"/>
        </w:types>
        <w:behaviors>
          <w:behavior w:val="content"/>
        </w:behaviors>
        <w:guid w:val="{B4D73C26-FF57-4383-970B-9AD9D2199CEB}"/>
      </w:docPartPr>
      <w:docPartBody>
        <w:p w:rsidR="001B489B" w:rsidRDefault="00FB2656" w:rsidP="00FB2656">
          <w:pPr>
            <w:pStyle w:val="C0C85FFFCE5C478F9FD5ED50578542D7"/>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DE04DA510C544E328DD29BD43D995757"/>
        <w:category>
          <w:name w:val="General"/>
          <w:gallery w:val="placeholder"/>
        </w:category>
        <w:types>
          <w:type w:val="bbPlcHdr"/>
        </w:types>
        <w:behaviors>
          <w:behavior w:val="content"/>
        </w:behaviors>
        <w:guid w:val="{D03454D2-4ADF-4654-A5E5-4A8EA9740CE9}"/>
      </w:docPartPr>
      <w:docPartBody>
        <w:p w:rsidR="001B489B" w:rsidRDefault="00FB2656" w:rsidP="00FB2656">
          <w:pPr>
            <w:pStyle w:val="DE04DA510C544E328DD29BD43D995757"/>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D762D1878BCA43598563B4498FF91C8F"/>
        <w:category>
          <w:name w:val="General"/>
          <w:gallery w:val="placeholder"/>
        </w:category>
        <w:types>
          <w:type w:val="bbPlcHdr"/>
        </w:types>
        <w:behaviors>
          <w:behavior w:val="content"/>
        </w:behaviors>
        <w:guid w:val="{73C411A4-5A16-4E72-A303-4681F80B9025}"/>
      </w:docPartPr>
      <w:docPartBody>
        <w:p w:rsidR="001B489B" w:rsidRDefault="00FB2656" w:rsidP="00FB2656">
          <w:pPr>
            <w:pStyle w:val="D762D1878BCA43598563B4498FF91C8F"/>
          </w:pPr>
          <w:r w:rsidRPr="003D51C7">
            <w:rPr>
              <w:shd w:val="clear" w:color="auto" w:fill="BDD6EE" w:themeFill="accent1" w:themeFillTint="66"/>
              <w:lang w:val="en-US"/>
            </w:rPr>
            <w:t>[</w:t>
          </w:r>
          <w:r>
            <w:rPr>
              <w:shd w:val="clear" w:color="auto" w:fill="BDD6EE" w:themeFill="accent1" w:themeFillTint="66"/>
              <w:lang w:val="en-US"/>
            </w:rPr>
            <w:t>Denumire, adresă, CUI</w:t>
          </w:r>
          <w:r w:rsidRPr="003D51C7">
            <w:rPr>
              <w:rStyle w:val="PlaceholderText"/>
              <w:shd w:val="clear" w:color="auto" w:fill="BDD6EE" w:themeFill="accent1" w:themeFillTint="66"/>
            </w:rPr>
            <w:t>]</w:t>
          </w:r>
        </w:p>
      </w:docPartBody>
    </w:docPart>
    <w:docPart>
      <w:docPartPr>
        <w:name w:val="0E9EAB0F4BDC43A3AAEC85C6573A741E"/>
        <w:category>
          <w:name w:val="General"/>
          <w:gallery w:val="placeholder"/>
        </w:category>
        <w:types>
          <w:type w:val="bbPlcHdr"/>
        </w:types>
        <w:behaviors>
          <w:behavior w:val="content"/>
        </w:behaviors>
        <w:guid w:val="{36E74FE1-4F19-4AFE-ACDF-850402BB0F0D}"/>
      </w:docPartPr>
      <w:docPartBody>
        <w:p w:rsidR="001B489B" w:rsidRDefault="00FB2656" w:rsidP="00FB2656">
          <w:pPr>
            <w:pStyle w:val="0E9EAB0F4BDC43A3AAEC85C6573A741E"/>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9167777BDC6D4846B5A1A642AA989B9C"/>
        <w:category>
          <w:name w:val="General"/>
          <w:gallery w:val="placeholder"/>
        </w:category>
        <w:types>
          <w:type w:val="bbPlcHdr"/>
        </w:types>
        <w:behaviors>
          <w:behavior w:val="content"/>
        </w:behaviors>
        <w:guid w:val="{8617C168-AC9B-4F24-A767-11F45FF5FC60}"/>
      </w:docPartPr>
      <w:docPartBody>
        <w:p w:rsidR="001B489B" w:rsidRDefault="00FB2656" w:rsidP="00FB2656">
          <w:pPr>
            <w:pStyle w:val="9167777BDC6D4846B5A1A642AA989B9C"/>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637D9D1F8801483981AEB974B9B2CE91"/>
        <w:category>
          <w:name w:val="General"/>
          <w:gallery w:val="placeholder"/>
        </w:category>
        <w:types>
          <w:type w:val="bbPlcHdr"/>
        </w:types>
        <w:behaviors>
          <w:behavior w:val="content"/>
        </w:behaviors>
        <w:guid w:val="{FF02D757-E857-4321-A74C-C2ECAE757BA3}"/>
      </w:docPartPr>
      <w:docPartBody>
        <w:p w:rsidR="001B489B" w:rsidRDefault="00FB2656" w:rsidP="00FB2656">
          <w:pPr>
            <w:pStyle w:val="637D9D1F8801483981AEB974B9B2CE91"/>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3F6CE33CBFE440328CBC85EF49199DB7"/>
        <w:category>
          <w:name w:val="General"/>
          <w:gallery w:val="placeholder"/>
        </w:category>
        <w:types>
          <w:type w:val="bbPlcHdr"/>
        </w:types>
        <w:behaviors>
          <w:behavior w:val="content"/>
        </w:behaviors>
        <w:guid w:val="{D416744F-6734-4EC1-9E6E-28F9220B7F0A}"/>
      </w:docPartPr>
      <w:docPartBody>
        <w:p w:rsidR="001B489B" w:rsidRDefault="00FB2656" w:rsidP="00FB2656">
          <w:pPr>
            <w:pStyle w:val="3F6CE33CBFE440328CBC85EF49199DB7"/>
          </w:pPr>
          <w:r w:rsidRPr="003D51C7">
            <w:rPr>
              <w:shd w:val="clear" w:color="auto" w:fill="BDD6EE" w:themeFill="accent1" w:themeFillTint="66"/>
              <w:lang w:val="en-US"/>
            </w:rPr>
            <w:t>[</w:t>
          </w:r>
          <w:r>
            <w:rPr>
              <w:shd w:val="clear" w:color="auto" w:fill="BDD6EE" w:themeFill="accent1" w:themeFillTint="66"/>
              <w:lang w:val="en-US"/>
            </w:rPr>
            <w:t>Denumire, adresă, CUI</w:t>
          </w:r>
          <w:r w:rsidRPr="003D51C7">
            <w:rPr>
              <w:rStyle w:val="PlaceholderText"/>
              <w:shd w:val="clear" w:color="auto" w:fill="BDD6EE" w:themeFill="accent1" w:themeFillTint="66"/>
            </w:rPr>
            <w:t>]</w:t>
          </w:r>
        </w:p>
      </w:docPartBody>
    </w:docPart>
    <w:docPart>
      <w:docPartPr>
        <w:name w:val="5D3A85253F7C4804A5200DA47900B531"/>
        <w:category>
          <w:name w:val="General"/>
          <w:gallery w:val="placeholder"/>
        </w:category>
        <w:types>
          <w:type w:val="bbPlcHdr"/>
        </w:types>
        <w:behaviors>
          <w:behavior w:val="content"/>
        </w:behaviors>
        <w:guid w:val="{F5C8290B-9AEF-4875-BF98-345CA1556A59}"/>
      </w:docPartPr>
      <w:docPartBody>
        <w:p w:rsidR="001B489B" w:rsidRDefault="00FB2656" w:rsidP="00FB2656">
          <w:pPr>
            <w:pStyle w:val="5D3A85253F7C4804A5200DA47900B531"/>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BDD9A7F31E444C1595B565A1D8442300"/>
        <w:category>
          <w:name w:val="General"/>
          <w:gallery w:val="placeholder"/>
        </w:category>
        <w:types>
          <w:type w:val="bbPlcHdr"/>
        </w:types>
        <w:behaviors>
          <w:behavior w:val="content"/>
        </w:behaviors>
        <w:guid w:val="{6E1DFC84-7AE5-40EE-BE93-C1097484F73F}"/>
      </w:docPartPr>
      <w:docPartBody>
        <w:p w:rsidR="001B489B" w:rsidRDefault="00FB2656" w:rsidP="00FB2656">
          <w:pPr>
            <w:pStyle w:val="BDD9A7F31E444C1595B565A1D8442300"/>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9B7ADC77C57642D19AE1EDFD3198D6E3"/>
        <w:category>
          <w:name w:val="General"/>
          <w:gallery w:val="placeholder"/>
        </w:category>
        <w:types>
          <w:type w:val="bbPlcHdr"/>
        </w:types>
        <w:behaviors>
          <w:behavior w:val="content"/>
        </w:behaviors>
        <w:guid w:val="{BB253325-91AF-462E-B6F8-DB9C394E570A}"/>
      </w:docPartPr>
      <w:docPartBody>
        <w:p w:rsidR="001B489B" w:rsidRDefault="00FB2656" w:rsidP="00FB2656">
          <w:pPr>
            <w:pStyle w:val="9B7ADC77C57642D19AE1EDFD3198D6E3"/>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F84BC5A405834C8AABE5CC858B467E6B"/>
        <w:category>
          <w:name w:val="General"/>
          <w:gallery w:val="placeholder"/>
        </w:category>
        <w:types>
          <w:type w:val="bbPlcHdr"/>
        </w:types>
        <w:behaviors>
          <w:behavior w:val="content"/>
        </w:behaviors>
        <w:guid w:val="{A55A6F52-439B-4AD0-86B3-C4F79D2B9738}"/>
      </w:docPartPr>
      <w:docPartBody>
        <w:p w:rsidR="001B489B" w:rsidRDefault="00FB2656" w:rsidP="00FB2656">
          <w:pPr>
            <w:pStyle w:val="F84BC5A405834C8AABE5CC858B467E6B"/>
          </w:pPr>
          <w:r w:rsidRPr="003D51C7">
            <w:rPr>
              <w:shd w:val="clear" w:color="auto" w:fill="BDD6EE" w:themeFill="accent1" w:themeFillTint="66"/>
              <w:lang w:val="en-US"/>
            </w:rPr>
            <w:t>[</w:t>
          </w:r>
          <w:r>
            <w:rPr>
              <w:shd w:val="clear" w:color="auto" w:fill="BDD6EE" w:themeFill="accent1" w:themeFillTint="66"/>
              <w:lang w:val="en-US"/>
            </w:rPr>
            <w:t>Denumire, adresă, CUI</w:t>
          </w:r>
          <w:r w:rsidRPr="003D51C7">
            <w:rPr>
              <w:rStyle w:val="PlaceholderText"/>
              <w:shd w:val="clear" w:color="auto" w:fill="BDD6EE" w:themeFill="accent1" w:themeFillTint="66"/>
            </w:rPr>
            <w:t>]</w:t>
          </w:r>
        </w:p>
      </w:docPartBody>
    </w:docPart>
    <w:docPart>
      <w:docPartPr>
        <w:name w:val="7D0782735FCA4D5EA3FC2C48A765862E"/>
        <w:category>
          <w:name w:val="General"/>
          <w:gallery w:val="placeholder"/>
        </w:category>
        <w:types>
          <w:type w:val="bbPlcHdr"/>
        </w:types>
        <w:behaviors>
          <w:behavior w:val="content"/>
        </w:behaviors>
        <w:guid w:val="{ADCC2467-DC09-46F3-83A2-5A7FB8A91EC6}"/>
      </w:docPartPr>
      <w:docPartBody>
        <w:p w:rsidR="001B489B" w:rsidRDefault="00FB2656" w:rsidP="00FB2656">
          <w:pPr>
            <w:pStyle w:val="7D0782735FCA4D5EA3FC2C48A765862E"/>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DC4CC05234D8471499FB1625E9418212"/>
        <w:category>
          <w:name w:val="General"/>
          <w:gallery w:val="placeholder"/>
        </w:category>
        <w:types>
          <w:type w:val="bbPlcHdr"/>
        </w:types>
        <w:behaviors>
          <w:behavior w:val="content"/>
        </w:behaviors>
        <w:guid w:val="{639481C7-A90A-4147-8122-22C6EA130C58}"/>
      </w:docPartPr>
      <w:docPartBody>
        <w:p w:rsidR="001B489B" w:rsidRDefault="00FB2656" w:rsidP="00FB2656">
          <w:pPr>
            <w:pStyle w:val="DC4CC05234D8471499FB1625E9418212"/>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7F597A76828E47FBB0DB4228FC543333"/>
        <w:category>
          <w:name w:val="General"/>
          <w:gallery w:val="placeholder"/>
        </w:category>
        <w:types>
          <w:type w:val="bbPlcHdr"/>
        </w:types>
        <w:behaviors>
          <w:behavior w:val="content"/>
        </w:behaviors>
        <w:guid w:val="{342B4536-149B-47F7-AC16-76DA5F04F41A}"/>
      </w:docPartPr>
      <w:docPartBody>
        <w:p w:rsidR="001B489B" w:rsidRDefault="00FB2656" w:rsidP="00FB2656">
          <w:pPr>
            <w:pStyle w:val="7F597A76828E47FBB0DB4228FC543333"/>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3B35B613C3764ABEB8A8E0182DE25F3D"/>
        <w:category>
          <w:name w:val="General"/>
          <w:gallery w:val="placeholder"/>
        </w:category>
        <w:types>
          <w:type w:val="bbPlcHdr"/>
        </w:types>
        <w:behaviors>
          <w:behavior w:val="content"/>
        </w:behaviors>
        <w:guid w:val="{F3EC60CA-C603-467E-BFD4-BD7FB46C905D}"/>
      </w:docPartPr>
      <w:docPartBody>
        <w:p w:rsidR="001B489B" w:rsidRDefault="00FB2656" w:rsidP="00FB2656">
          <w:pPr>
            <w:pStyle w:val="3B35B613C3764ABEB8A8E0182DE25F3D"/>
          </w:pPr>
          <w:r w:rsidRPr="003D51C7">
            <w:rPr>
              <w:shd w:val="clear" w:color="auto" w:fill="BDD6EE" w:themeFill="accent1" w:themeFillTint="66"/>
              <w:lang w:val="en-US"/>
            </w:rPr>
            <w:t>[</w:t>
          </w:r>
          <w:r>
            <w:rPr>
              <w:shd w:val="clear" w:color="auto" w:fill="BDD6EE" w:themeFill="accent1" w:themeFillTint="66"/>
              <w:lang w:val="en-US"/>
            </w:rPr>
            <w:t>Denumire, adresă, CUI</w:t>
          </w:r>
          <w:r w:rsidRPr="003D51C7">
            <w:rPr>
              <w:rStyle w:val="PlaceholderText"/>
              <w:shd w:val="clear" w:color="auto" w:fill="BDD6EE" w:themeFill="accent1" w:themeFillTint="66"/>
            </w:rPr>
            <w:t>]</w:t>
          </w:r>
        </w:p>
      </w:docPartBody>
    </w:docPart>
    <w:docPart>
      <w:docPartPr>
        <w:name w:val="436DB20029064D64AC06873ABE4F8728"/>
        <w:category>
          <w:name w:val="General"/>
          <w:gallery w:val="placeholder"/>
        </w:category>
        <w:types>
          <w:type w:val="bbPlcHdr"/>
        </w:types>
        <w:behaviors>
          <w:behavior w:val="content"/>
        </w:behaviors>
        <w:guid w:val="{3CD37610-539C-4DD0-9518-910506C067F0}"/>
      </w:docPartPr>
      <w:docPartBody>
        <w:p w:rsidR="001B489B" w:rsidRDefault="00FB2656" w:rsidP="00FB2656">
          <w:pPr>
            <w:pStyle w:val="436DB20029064D64AC06873ABE4F8728"/>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EDA0B3DA2E04440E8355B0C7F6A844AC"/>
        <w:category>
          <w:name w:val="General"/>
          <w:gallery w:val="placeholder"/>
        </w:category>
        <w:types>
          <w:type w:val="bbPlcHdr"/>
        </w:types>
        <w:behaviors>
          <w:behavior w:val="content"/>
        </w:behaviors>
        <w:guid w:val="{CB32DAB0-F2FF-4CF3-A2A7-014B323C48AE}"/>
      </w:docPartPr>
      <w:docPartBody>
        <w:p w:rsidR="001B489B" w:rsidRDefault="00FB2656" w:rsidP="00FB2656">
          <w:pPr>
            <w:pStyle w:val="EDA0B3DA2E04440E8355B0C7F6A844AC"/>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8856D639C2EE4501AFD37E514834B0CC"/>
        <w:category>
          <w:name w:val="General"/>
          <w:gallery w:val="placeholder"/>
        </w:category>
        <w:types>
          <w:type w:val="bbPlcHdr"/>
        </w:types>
        <w:behaviors>
          <w:behavior w:val="content"/>
        </w:behaviors>
        <w:guid w:val="{9A8596A0-B47B-41EA-81B3-028A25E99FC4}"/>
      </w:docPartPr>
      <w:docPartBody>
        <w:p w:rsidR="001B489B" w:rsidRDefault="00FB2656" w:rsidP="00FB2656">
          <w:pPr>
            <w:pStyle w:val="8856D639C2EE4501AFD37E514834B0CC"/>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8D9424036BC744708C18C576543A90C1"/>
        <w:category>
          <w:name w:val="General"/>
          <w:gallery w:val="placeholder"/>
        </w:category>
        <w:types>
          <w:type w:val="bbPlcHdr"/>
        </w:types>
        <w:behaviors>
          <w:behavior w:val="content"/>
        </w:behaviors>
        <w:guid w:val="{F9693BA8-9733-4922-8147-F31A7F399473}"/>
      </w:docPartPr>
      <w:docPartBody>
        <w:p w:rsidR="001B489B" w:rsidRDefault="00FB2656" w:rsidP="00FB2656">
          <w:pPr>
            <w:pStyle w:val="8D9424036BC744708C18C576543A90C1"/>
          </w:pPr>
          <w:r w:rsidRPr="003D51C7">
            <w:rPr>
              <w:shd w:val="clear" w:color="auto" w:fill="BDD6EE" w:themeFill="accent1" w:themeFillTint="66"/>
              <w:lang w:val="en-US"/>
            </w:rPr>
            <w:t>[</w:t>
          </w:r>
          <w:r>
            <w:rPr>
              <w:shd w:val="clear" w:color="auto" w:fill="BDD6EE" w:themeFill="accent1" w:themeFillTint="66"/>
              <w:lang w:val="en-US"/>
            </w:rPr>
            <w:t>Denumire, adresă, CUI</w:t>
          </w:r>
          <w:r w:rsidRPr="003D51C7">
            <w:rPr>
              <w:rStyle w:val="PlaceholderText"/>
              <w:shd w:val="clear" w:color="auto" w:fill="BDD6EE" w:themeFill="accent1" w:themeFillTint="66"/>
            </w:rPr>
            <w:t>]</w:t>
          </w:r>
        </w:p>
      </w:docPartBody>
    </w:docPart>
    <w:docPart>
      <w:docPartPr>
        <w:name w:val="4C2F409ED59142E5B7EE9C45507020B0"/>
        <w:category>
          <w:name w:val="General"/>
          <w:gallery w:val="placeholder"/>
        </w:category>
        <w:types>
          <w:type w:val="bbPlcHdr"/>
        </w:types>
        <w:behaviors>
          <w:behavior w:val="content"/>
        </w:behaviors>
        <w:guid w:val="{527217F7-9374-47A9-B704-34F5E9E282B9}"/>
      </w:docPartPr>
      <w:docPartBody>
        <w:p w:rsidR="001B489B" w:rsidRDefault="00FB2656" w:rsidP="00FB2656">
          <w:pPr>
            <w:pStyle w:val="4C2F409ED59142E5B7EE9C45507020B0"/>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76B3EBE6D175452CA5278A35FA9CD6D4"/>
        <w:category>
          <w:name w:val="General"/>
          <w:gallery w:val="placeholder"/>
        </w:category>
        <w:types>
          <w:type w:val="bbPlcHdr"/>
        </w:types>
        <w:behaviors>
          <w:behavior w:val="content"/>
        </w:behaviors>
        <w:guid w:val="{6A86941A-008A-4940-A3DA-AE9D81EA0343}"/>
      </w:docPartPr>
      <w:docPartBody>
        <w:p w:rsidR="001B489B" w:rsidRDefault="00FB2656" w:rsidP="00FB2656">
          <w:pPr>
            <w:pStyle w:val="76B3EBE6D175452CA5278A35FA9CD6D4"/>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7438B5EC55124F8190A6399945D47AEE"/>
        <w:category>
          <w:name w:val="General"/>
          <w:gallery w:val="placeholder"/>
        </w:category>
        <w:types>
          <w:type w:val="bbPlcHdr"/>
        </w:types>
        <w:behaviors>
          <w:behavior w:val="content"/>
        </w:behaviors>
        <w:guid w:val="{F47EAB58-59A2-4B29-9D72-CEECB74156C6}"/>
      </w:docPartPr>
      <w:docPartBody>
        <w:p w:rsidR="001B489B" w:rsidRDefault="00FB2656" w:rsidP="00FB2656">
          <w:pPr>
            <w:pStyle w:val="7438B5EC55124F8190A6399945D47AEE"/>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2CAC7FF7966B45BE893FDCE784213C80"/>
        <w:category>
          <w:name w:val="General"/>
          <w:gallery w:val="placeholder"/>
        </w:category>
        <w:types>
          <w:type w:val="bbPlcHdr"/>
        </w:types>
        <w:behaviors>
          <w:behavior w:val="content"/>
        </w:behaviors>
        <w:guid w:val="{5DB5B9C8-5794-45BD-825E-EFFAD358BA16}"/>
      </w:docPartPr>
      <w:docPartBody>
        <w:p w:rsidR="001B489B" w:rsidRDefault="00FB2656" w:rsidP="00FB2656">
          <w:pPr>
            <w:pStyle w:val="2CAC7FF7966B45BE893FDCE784213C80"/>
          </w:pPr>
          <w:r w:rsidRPr="003D51C7">
            <w:rPr>
              <w:shd w:val="clear" w:color="auto" w:fill="BDD6EE" w:themeFill="accent1" w:themeFillTint="66"/>
              <w:lang w:val="en-US"/>
            </w:rPr>
            <w:t>[</w:t>
          </w:r>
          <w:r>
            <w:rPr>
              <w:shd w:val="clear" w:color="auto" w:fill="BDD6EE" w:themeFill="accent1" w:themeFillTint="66"/>
              <w:lang w:val="en-US"/>
            </w:rPr>
            <w:t>Denumire, adresă, CUI</w:t>
          </w:r>
          <w:r w:rsidRPr="003D51C7">
            <w:rPr>
              <w:rStyle w:val="PlaceholderText"/>
              <w:shd w:val="clear" w:color="auto" w:fill="BDD6EE" w:themeFill="accent1" w:themeFillTint="66"/>
            </w:rPr>
            <w:t>]</w:t>
          </w:r>
        </w:p>
      </w:docPartBody>
    </w:docPart>
    <w:docPart>
      <w:docPartPr>
        <w:name w:val="FFC1A19404E14E979AACFE124712BB50"/>
        <w:category>
          <w:name w:val="General"/>
          <w:gallery w:val="placeholder"/>
        </w:category>
        <w:types>
          <w:type w:val="bbPlcHdr"/>
        </w:types>
        <w:behaviors>
          <w:behavior w:val="content"/>
        </w:behaviors>
        <w:guid w:val="{D9BC3D37-CBD4-42E5-B8BE-1E1BC42BC36D}"/>
      </w:docPartPr>
      <w:docPartBody>
        <w:p w:rsidR="001B489B" w:rsidRDefault="00FB2656" w:rsidP="00FB2656">
          <w:pPr>
            <w:pStyle w:val="FFC1A19404E14E979AACFE124712BB50"/>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438DBAB699ED4D9BB4447ECC3E064F9E"/>
        <w:category>
          <w:name w:val="General"/>
          <w:gallery w:val="placeholder"/>
        </w:category>
        <w:types>
          <w:type w:val="bbPlcHdr"/>
        </w:types>
        <w:behaviors>
          <w:behavior w:val="content"/>
        </w:behaviors>
        <w:guid w:val="{0EF12C7C-53C5-4F7E-AD83-CB2789ED8DFE}"/>
      </w:docPartPr>
      <w:docPartBody>
        <w:p w:rsidR="001B489B" w:rsidRDefault="00FB2656" w:rsidP="00FB2656">
          <w:pPr>
            <w:pStyle w:val="438DBAB699ED4D9BB4447ECC3E064F9E"/>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763DECB982A74DACA2462736A07DA184"/>
        <w:category>
          <w:name w:val="General"/>
          <w:gallery w:val="placeholder"/>
        </w:category>
        <w:types>
          <w:type w:val="bbPlcHdr"/>
        </w:types>
        <w:behaviors>
          <w:behavior w:val="content"/>
        </w:behaviors>
        <w:guid w:val="{E5F97A39-0968-4FC3-BC07-FE34F7196F1E}"/>
      </w:docPartPr>
      <w:docPartBody>
        <w:p w:rsidR="001B489B" w:rsidRDefault="00FB2656" w:rsidP="00FB2656">
          <w:pPr>
            <w:pStyle w:val="763DECB982A74DACA2462736A07DA184"/>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25F91B0D2B0042A9890A2C7A86EEF288"/>
        <w:category>
          <w:name w:val="General"/>
          <w:gallery w:val="placeholder"/>
        </w:category>
        <w:types>
          <w:type w:val="bbPlcHdr"/>
        </w:types>
        <w:behaviors>
          <w:behavior w:val="content"/>
        </w:behaviors>
        <w:guid w:val="{3F00077B-2EC4-4D8C-B9E5-E1FCC4457D0A}"/>
      </w:docPartPr>
      <w:docPartBody>
        <w:p w:rsidR="001B489B" w:rsidRDefault="00FB2656" w:rsidP="00FB2656">
          <w:pPr>
            <w:pStyle w:val="25F91B0D2B0042A9890A2C7A86EEF288"/>
          </w:pPr>
          <w:r w:rsidRPr="003D51C7">
            <w:rPr>
              <w:shd w:val="clear" w:color="auto" w:fill="BDD6EE" w:themeFill="accent1" w:themeFillTint="66"/>
              <w:lang w:val="en-US"/>
            </w:rPr>
            <w:t>[</w:t>
          </w:r>
          <w:r>
            <w:rPr>
              <w:shd w:val="clear" w:color="auto" w:fill="BDD6EE" w:themeFill="accent1" w:themeFillTint="66"/>
              <w:lang w:val="en-US"/>
            </w:rPr>
            <w:t>Denumire, adresă, CUI</w:t>
          </w:r>
          <w:r w:rsidRPr="003D51C7">
            <w:rPr>
              <w:rStyle w:val="PlaceholderText"/>
              <w:shd w:val="clear" w:color="auto" w:fill="BDD6EE" w:themeFill="accent1" w:themeFillTint="66"/>
            </w:rPr>
            <w:t>]</w:t>
          </w:r>
        </w:p>
      </w:docPartBody>
    </w:docPart>
    <w:docPart>
      <w:docPartPr>
        <w:name w:val="037E4619BB064D438C2F3ED43059EFC0"/>
        <w:category>
          <w:name w:val="General"/>
          <w:gallery w:val="placeholder"/>
        </w:category>
        <w:types>
          <w:type w:val="bbPlcHdr"/>
        </w:types>
        <w:behaviors>
          <w:behavior w:val="content"/>
        </w:behaviors>
        <w:guid w:val="{F3542223-6A83-4B76-997C-56D267905E7A}"/>
      </w:docPartPr>
      <w:docPartBody>
        <w:p w:rsidR="001B489B" w:rsidRDefault="00FB2656" w:rsidP="00FB2656">
          <w:pPr>
            <w:pStyle w:val="037E4619BB064D438C2F3ED43059EFC0"/>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C5E07003564845A384D404E4C213C37F"/>
        <w:category>
          <w:name w:val="General"/>
          <w:gallery w:val="placeholder"/>
        </w:category>
        <w:types>
          <w:type w:val="bbPlcHdr"/>
        </w:types>
        <w:behaviors>
          <w:behavior w:val="content"/>
        </w:behaviors>
        <w:guid w:val="{C0497128-5BE4-48BF-9F98-2B1F1C44409F}"/>
      </w:docPartPr>
      <w:docPartBody>
        <w:p w:rsidR="001B489B" w:rsidRDefault="00FB2656" w:rsidP="00FB2656">
          <w:pPr>
            <w:pStyle w:val="C5E07003564845A384D404E4C213C37F"/>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5210B5945DD24F27AFB124E4F67FDA4E"/>
        <w:category>
          <w:name w:val="General"/>
          <w:gallery w:val="placeholder"/>
        </w:category>
        <w:types>
          <w:type w:val="bbPlcHdr"/>
        </w:types>
        <w:behaviors>
          <w:behavior w:val="content"/>
        </w:behaviors>
        <w:guid w:val="{C316DCCF-E12A-4E32-B4DF-26F00CE8F8CB}"/>
      </w:docPartPr>
      <w:docPartBody>
        <w:p w:rsidR="001B489B" w:rsidRDefault="00FB2656" w:rsidP="00FB2656">
          <w:pPr>
            <w:pStyle w:val="5210B5945DD24F27AFB124E4F67FDA4E"/>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4734E5CA95C14D698CA214D600E51DDA"/>
        <w:category>
          <w:name w:val="General"/>
          <w:gallery w:val="placeholder"/>
        </w:category>
        <w:types>
          <w:type w:val="bbPlcHdr"/>
        </w:types>
        <w:behaviors>
          <w:behavior w:val="content"/>
        </w:behaviors>
        <w:guid w:val="{48372032-8FC6-4532-91EE-0BD39374312E}"/>
      </w:docPartPr>
      <w:docPartBody>
        <w:p w:rsidR="001B489B" w:rsidRDefault="00FB2656" w:rsidP="00FB2656">
          <w:pPr>
            <w:pStyle w:val="4734E5CA95C14D698CA214D600E51DDA"/>
          </w:pPr>
          <w:r w:rsidRPr="003D51C7">
            <w:rPr>
              <w:shd w:val="clear" w:color="auto" w:fill="BDD6EE" w:themeFill="accent1" w:themeFillTint="66"/>
              <w:lang w:val="en-US"/>
            </w:rPr>
            <w:t>[</w:t>
          </w:r>
          <w:r>
            <w:rPr>
              <w:shd w:val="clear" w:color="auto" w:fill="BDD6EE" w:themeFill="accent1" w:themeFillTint="66"/>
              <w:lang w:val="en-US"/>
            </w:rPr>
            <w:t>Denumire, adresă, CUI</w:t>
          </w:r>
          <w:r w:rsidRPr="003D51C7">
            <w:rPr>
              <w:rStyle w:val="PlaceholderText"/>
              <w:shd w:val="clear" w:color="auto" w:fill="BDD6EE" w:themeFill="accent1" w:themeFillTint="66"/>
            </w:rPr>
            <w:t>]</w:t>
          </w:r>
        </w:p>
      </w:docPartBody>
    </w:docPart>
    <w:docPart>
      <w:docPartPr>
        <w:name w:val="9495FAAA5C0941CF8AE62F7609136567"/>
        <w:category>
          <w:name w:val="General"/>
          <w:gallery w:val="placeholder"/>
        </w:category>
        <w:types>
          <w:type w:val="bbPlcHdr"/>
        </w:types>
        <w:behaviors>
          <w:behavior w:val="content"/>
        </w:behaviors>
        <w:guid w:val="{3E55F3FB-EECC-4670-A253-01EDBE8A239E}"/>
      </w:docPartPr>
      <w:docPartBody>
        <w:p w:rsidR="001B489B" w:rsidRDefault="00FB2656" w:rsidP="00FB2656">
          <w:pPr>
            <w:pStyle w:val="9495FAAA5C0941CF8AE62F7609136567"/>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356194FBD766466C8B6F87F89F2414DD"/>
        <w:category>
          <w:name w:val="General"/>
          <w:gallery w:val="placeholder"/>
        </w:category>
        <w:types>
          <w:type w:val="bbPlcHdr"/>
        </w:types>
        <w:behaviors>
          <w:behavior w:val="content"/>
        </w:behaviors>
        <w:guid w:val="{750ADA71-AB34-4001-A4BC-B13CF3D0CAE2}"/>
      </w:docPartPr>
      <w:docPartBody>
        <w:p w:rsidR="001B489B" w:rsidRDefault="00FB2656" w:rsidP="00FB2656">
          <w:pPr>
            <w:pStyle w:val="356194FBD766466C8B6F87F89F2414DD"/>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C2C88833484546848B1A36787A0D9932"/>
        <w:category>
          <w:name w:val="General"/>
          <w:gallery w:val="placeholder"/>
        </w:category>
        <w:types>
          <w:type w:val="bbPlcHdr"/>
        </w:types>
        <w:behaviors>
          <w:behavior w:val="content"/>
        </w:behaviors>
        <w:guid w:val="{2FD45047-8A33-4FF4-96F8-545F9229E71F}"/>
      </w:docPartPr>
      <w:docPartBody>
        <w:p w:rsidR="001B489B" w:rsidRDefault="00FB2656" w:rsidP="00FB2656">
          <w:pPr>
            <w:pStyle w:val="C2C88833484546848B1A36787A0D9932"/>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8A811F8F6E264D1CA7A585C0360D261A"/>
        <w:category>
          <w:name w:val="General"/>
          <w:gallery w:val="placeholder"/>
        </w:category>
        <w:types>
          <w:type w:val="bbPlcHdr"/>
        </w:types>
        <w:behaviors>
          <w:behavior w:val="content"/>
        </w:behaviors>
        <w:guid w:val="{F2F7EF36-4EAB-44E4-B8C6-38CDE5CC69AB}"/>
      </w:docPartPr>
      <w:docPartBody>
        <w:p w:rsidR="001B489B" w:rsidRDefault="00FB2656" w:rsidP="00FB2656">
          <w:pPr>
            <w:pStyle w:val="8A811F8F6E264D1CA7A585C0360D261A"/>
          </w:pPr>
          <w:r w:rsidRPr="003D51C7">
            <w:rPr>
              <w:shd w:val="clear" w:color="auto" w:fill="BDD6EE" w:themeFill="accent1" w:themeFillTint="66"/>
              <w:lang w:val="en-US"/>
            </w:rPr>
            <w:t>[</w:t>
          </w:r>
          <w:r>
            <w:rPr>
              <w:shd w:val="clear" w:color="auto" w:fill="BDD6EE" w:themeFill="accent1" w:themeFillTint="66"/>
              <w:lang w:val="en-US"/>
            </w:rPr>
            <w:t>Denumire, adresă, CUI</w:t>
          </w:r>
          <w:r w:rsidRPr="003D51C7">
            <w:rPr>
              <w:rStyle w:val="PlaceholderText"/>
              <w:shd w:val="clear" w:color="auto" w:fill="BDD6EE" w:themeFill="accent1" w:themeFillTint="66"/>
            </w:rPr>
            <w:t>]</w:t>
          </w:r>
        </w:p>
      </w:docPartBody>
    </w:docPart>
    <w:docPart>
      <w:docPartPr>
        <w:name w:val="FF1114C99CE34C2DA294FC10C52E3756"/>
        <w:category>
          <w:name w:val="General"/>
          <w:gallery w:val="placeholder"/>
        </w:category>
        <w:types>
          <w:type w:val="bbPlcHdr"/>
        </w:types>
        <w:behaviors>
          <w:behavior w:val="content"/>
        </w:behaviors>
        <w:guid w:val="{621592CD-7BE1-41F9-8BFD-859B937C4DB2}"/>
      </w:docPartPr>
      <w:docPartBody>
        <w:p w:rsidR="001B489B" w:rsidRDefault="00FB2656" w:rsidP="00FB2656">
          <w:pPr>
            <w:pStyle w:val="FF1114C99CE34C2DA294FC10C52E3756"/>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71B766D42EE844F58D3740B91ED84EEA"/>
        <w:category>
          <w:name w:val="General"/>
          <w:gallery w:val="placeholder"/>
        </w:category>
        <w:types>
          <w:type w:val="bbPlcHdr"/>
        </w:types>
        <w:behaviors>
          <w:behavior w:val="content"/>
        </w:behaviors>
        <w:guid w:val="{CE55A35C-A5E7-4936-A050-50B06AA96222}"/>
      </w:docPartPr>
      <w:docPartBody>
        <w:p w:rsidR="001B489B" w:rsidRDefault="00FB2656" w:rsidP="00FB2656">
          <w:pPr>
            <w:pStyle w:val="71B766D42EE844F58D3740B91ED84EEA"/>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A7AC9FF770B24A758942158427B6981C"/>
        <w:category>
          <w:name w:val="General"/>
          <w:gallery w:val="placeholder"/>
        </w:category>
        <w:types>
          <w:type w:val="bbPlcHdr"/>
        </w:types>
        <w:behaviors>
          <w:behavior w:val="content"/>
        </w:behaviors>
        <w:guid w:val="{51FA2FFD-2490-4EEB-BB9C-83E66B08CF63}"/>
      </w:docPartPr>
      <w:docPartBody>
        <w:p w:rsidR="001B489B" w:rsidRDefault="00FB2656" w:rsidP="00FB2656">
          <w:pPr>
            <w:pStyle w:val="A7AC9FF770B24A758942158427B6981C"/>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A6466833E7EB42F2A9C38A3F85DBC1F6"/>
        <w:category>
          <w:name w:val="General"/>
          <w:gallery w:val="placeholder"/>
        </w:category>
        <w:types>
          <w:type w:val="bbPlcHdr"/>
        </w:types>
        <w:behaviors>
          <w:behavior w:val="content"/>
        </w:behaviors>
        <w:guid w:val="{05B7009A-098B-4C8E-927F-4A46B214D2C3}"/>
      </w:docPartPr>
      <w:docPartBody>
        <w:p w:rsidR="001B489B" w:rsidRDefault="00FB2656" w:rsidP="00FB2656">
          <w:pPr>
            <w:pStyle w:val="A6466833E7EB42F2A9C38A3F85DBC1F6"/>
          </w:pPr>
          <w:r w:rsidRPr="003D51C7">
            <w:rPr>
              <w:shd w:val="clear" w:color="auto" w:fill="BDD6EE" w:themeFill="accent1" w:themeFillTint="66"/>
              <w:lang w:val="en-US"/>
            </w:rPr>
            <w:t>[</w:t>
          </w:r>
          <w:r>
            <w:rPr>
              <w:shd w:val="clear" w:color="auto" w:fill="BDD6EE" w:themeFill="accent1" w:themeFillTint="66"/>
              <w:lang w:val="en-US"/>
            </w:rPr>
            <w:t>Denumire, adresă, CUI</w:t>
          </w:r>
          <w:r w:rsidRPr="003D51C7">
            <w:rPr>
              <w:rStyle w:val="PlaceholderText"/>
              <w:shd w:val="clear" w:color="auto" w:fill="BDD6EE" w:themeFill="accent1" w:themeFillTint="66"/>
            </w:rPr>
            <w:t>]</w:t>
          </w:r>
        </w:p>
      </w:docPartBody>
    </w:docPart>
    <w:docPart>
      <w:docPartPr>
        <w:name w:val="9D97F24C8862413CB514F3B22F46B411"/>
        <w:category>
          <w:name w:val="General"/>
          <w:gallery w:val="placeholder"/>
        </w:category>
        <w:types>
          <w:type w:val="bbPlcHdr"/>
        </w:types>
        <w:behaviors>
          <w:behavior w:val="content"/>
        </w:behaviors>
        <w:guid w:val="{FFF74BB0-05F1-4F25-B673-FE9D00CC7EBC}"/>
      </w:docPartPr>
      <w:docPartBody>
        <w:p w:rsidR="001B489B" w:rsidRDefault="00FB2656" w:rsidP="00FB2656">
          <w:pPr>
            <w:pStyle w:val="9D97F24C8862413CB514F3B22F46B411"/>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31613575D6204F2F97F46461C1053E8D"/>
        <w:category>
          <w:name w:val="General"/>
          <w:gallery w:val="placeholder"/>
        </w:category>
        <w:types>
          <w:type w:val="bbPlcHdr"/>
        </w:types>
        <w:behaviors>
          <w:behavior w:val="content"/>
        </w:behaviors>
        <w:guid w:val="{6EF8AB3A-EC7E-4ECA-8F23-27587402F310}"/>
      </w:docPartPr>
      <w:docPartBody>
        <w:p w:rsidR="001B489B" w:rsidRDefault="00FB2656" w:rsidP="00FB2656">
          <w:pPr>
            <w:pStyle w:val="31613575D6204F2F97F46461C1053E8D"/>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39077CD7A23E4C578D1C7601C7480099"/>
        <w:category>
          <w:name w:val="General"/>
          <w:gallery w:val="placeholder"/>
        </w:category>
        <w:types>
          <w:type w:val="bbPlcHdr"/>
        </w:types>
        <w:behaviors>
          <w:behavior w:val="content"/>
        </w:behaviors>
        <w:guid w:val="{EE6A02B1-A641-4DBC-8681-AA1134AF2E80}"/>
      </w:docPartPr>
      <w:docPartBody>
        <w:p w:rsidR="001B489B" w:rsidRDefault="00FB2656" w:rsidP="00FB2656">
          <w:pPr>
            <w:pStyle w:val="39077CD7A23E4C578D1C7601C7480099"/>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B12DC2CB311D423FBFFA2FA516E596BA"/>
        <w:category>
          <w:name w:val="General"/>
          <w:gallery w:val="placeholder"/>
        </w:category>
        <w:types>
          <w:type w:val="bbPlcHdr"/>
        </w:types>
        <w:behaviors>
          <w:behavior w:val="content"/>
        </w:behaviors>
        <w:guid w:val="{58CF307A-F954-41C4-8A94-81BA5494D63A}"/>
      </w:docPartPr>
      <w:docPartBody>
        <w:p w:rsidR="001B489B" w:rsidRDefault="00FB2656" w:rsidP="00FB2656">
          <w:pPr>
            <w:pStyle w:val="B12DC2CB311D423FBFFA2FA516E596BA"/>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DEFB2E02F4D94215B8DF8BEE02A10615"/>
        <w:category>
          <w:name w:val="General"/>
          <w:gallery w:val="placeholder"/>
        </w:category>
        <w:types>
          <w:type w:val="bbPlcHdr"/>
        </w:types>
        <w:behaviors>
          <w:behavior w:val="content"/>
        </w:behaviors>
        <w:guid w:val="{9F31734B-957C-4B76-A57E-274E25BBBAA7}"/>
      </w:docPartPr>
      <w:docPartBody>
        <w:p w:rsidR="001B489B" w:rsidRDefault="00FB2656" w:rsidP="00FB2656">
          <w:pPr>
            <w:pStyle w:val="DEFB2E02F4D94215B8DF8BEE02A10615"/>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4ACC8DFE1A1A4061A6F8644C0F0AE1CE"/>
        <w:category>
          <w:name w:val="General"/>
          <w:gallery w:val="placeholder"/>
        </w:category>
        <w:types>
          <w:type w:val="bbPlcHdr"/>
        </w:types>
        <w:behaviors>
          <w:behavior w:val="content"/>
        </w:behaviors>
        <w:guid w:val="{AE02612A-FA80-4FDE-B1DE-2CA1E0410D63}"/>
      </w:docPartPr>
      <w:docPartBody>
        <w:p w:rsidR="001B489B" w:rsidRDefault="00FB2656" w:rsidP="00FB2656">
          <w:pPr>
            <w:pStyle w:val="4ACC8DFE1A1A4061A6F8644C0F0AE1CE"/>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5A6D641F675A474983D909F1EB0A6311"/>
        <w:category>
          <w:name w:val="General"/>
          <w:gallery w:val="placeholder"/>
        </w:category>
        <w:types>
          <w:type w:val="bbPlcHdr"/>
        </w:types>
        <w:behaviors>
          <w:behavior w:val="content"/>
        </w:behaviors>
        <w:guid w:val="{3F7FD9DA-5323-4AAD-B11E-F39724C9434E}"/>
      </w:docPartPr>
      <w:docPartBody>
        <w:p w:rsidR="001B489B" w:rsidRDefault="00FB2656" w:rsidP="00FB2656">
          <w:pPr>
            <w:pStyle w:val="5A6D641F675A474983D909F1EB0A6311"/>
          </w:pPr>
          <w:r w:rsidRPr="003D51C7">
            <w:rPr>
              <w:shd w:val="clear" w:color="auto" w:fill="BDD6EE" w:themeFill="accent1" w:themeFillTint="66"/>
              <w:lang w:val="en-US"/>
            </w:rPr>
            <w:t>[Denumirea solicitantului</w:t>
          </w:r>
          <w:r w:rsidRPr="003D51C7">
            <w:rPr>
              <w:rStyle w:val="PlaceholderText"/>
              <w:shd w:val="clear" w:color="auto" w:fill="BDD6EE" w:themeFill="accent1" w:themeFillTint="66"/>
            </w:rPr>
            <w:t>]</w:t>
          </w:r>
        </w:p>
      </w:docPartBody>
    </w:docPart>
    <w:docPart>
      <w:docPartPr>
        <w:name w:val="07CF7A6315724101826810A7E404D2E0"/>
        <w:category>
          <w:name w:val="General"/>
          <w:gallery w:val="placeholder"/>
        </w:category>
        <w:types>
          <w:type w:val="bbPlcHdr"/>
        </w:types>
        <w:behaviors>
          <w:behavior w:val="content"/>
        </w:behaviors>
        <w:guid w:val="{515D8768-2ECC-4A9A-9B73-2723657164CB}"/>
      </w:docPartPr>
      <w:docPartBody>
        <w:p w:rsidR="001B489B" w:rsidRDefault="00FB2656" w:rsidP="00FB2656">
          <w:pPr>
            <w:pStyle w:val="07CF7A6315724101826810A7E404D2E0"/>
          </w:pPr>
          <w:r w:rsidRPr="003D51C7">
            <w:rPr>
              <w:shd w:val="clear" w:color="auto" w:fill="BDD6EE" w:themeFill="accent1" w:themeFillTint="66"/>
              <w:lang w:val="en-US"/>
            </w:rPr>
            <w:t>[</w:t>
          </w:r>
          <w:r>
            <w:rPr>
              <w:shd w:val="clear" w:color="auto" w:fill="BDD6EE" w:themeFill="accent1" w:themeFillTint="66"/>
              <w:lang w:val="en-US"/>
            </w:rPr>
            <w:t>Adresa</w:t>
          </w:r>
          <w:r w:rsidRPr="003D51C7">
            <w:rPr>
              <w:rStyle w:val="PlaceholderText"/>
              <w:shd w:val="clear" w:color="auto" w:fill="BDD6EE" w:themeFill="accent1" w:themeFillTint="66"/>
            </w:rPr>
            <w:t>]</w:t>
          </w:r>
        </w:p>
      </w:docPartBody>
    </w:docPart>
    <w:docPart>
      <w:docPartPr>
        <w:name w:val="768CBFE12D914751A2B76676B5866704"/>
        <w:category>
          <w:name w:val="General"/>
          <w:gallery w:val="placeholder"/>
        </w:category>
        <w:types>
          <w:type w:val="bbPlcHdr"/>
        </w:types>
        <w:behaviors>
          <w:behavior w:val="content"/>
        </w:behaviors>
        <w:guid w:val="{9EF5EC1B-53F4-483C-948B-5B0EBE023321}"/>
      </w:docPartPr>
      <w:docPartBody>
        <w:p w:rsidR="001B489B" w:rsidRDefault="00FB2656" w:rsidP="00FB2656">
          <w:pPr>
            <w:pStyle w:val="768CBFE12D914751A2B76676B5866704"/>
          </w:pPr>
          <w:r w:rsidRPr="003D51C7">
            <w:rPr>
              <w:shd w:val="clear" w:color="auto" w:fill="BDD6EE" w:themeFill="accent1" w:themeFillTint="66"/>
              <w:lang w:val="en-US"/>
            </w:rPr>
            <w:t>[</w:t>
          </w:r>
          <w:r>
            <w:rPr>
              <w:shd w:val="clear" w:color="auto" w:fill="BDD6EE" w:themeFill="accent1" w:themeFillTint="66"/>
              <w:lang w:val="en-US"/>
            </w:rPr>
            <w:t>CIF</w:t>
          </w:r>
          <w:r w:rsidRPr="003D51C7">
            <w:rPr>
              <w:rStyle w:val="PlaceholderText"/>
              <w:shd w:val="clear" w:color="auto" w:fill="BDD6EE" w:themeFill="accent1" w:themeFillTint="66"/>
            </w:rPr>
            <w:t>]</w:t>
          </w:r>
        </w:p>
      </w:docPartBody>
    </w:docPart>
    <w:docPart>
      <w:docPartPr>
        <w:name w:val="E420D31C7B834D71BE82B8561DAABAFC"/>
        <w:category>
          <w:name w:val="General"/>
          <w:gallery w:val="placeholder"/>
        </w:category>
        <w:types>
          <w:type w:val="bbPlcHdr"/>
        </w:types>
        <w:behaviors>
          <w:behavior w:val="content"/>
        </w:behaviors>
        <w:guid w:val="{D05BB10E-15B4-4194-8680-BF8433EC6D66}"/>
      </w:docPartPr>
      <w:docPartBody>
        <w:p w:rsidR="001B489B" w:rsidRDefault="00FB2656" w:rsidP="00FB2656">
          <w:pPr>
            <w:pStyle w:val="E420D31C7B834D71BE82B8561DAABAFC"/>
          </w:pPr>
          <w:r w:rsidRPr="003D51C7">
            <w:rPr>
              <w:shd w:val="clear" w:color="auto" w:fill="BDD6EE" w:themeFill="accent1" w:themeFillTint="66"/>
              <w:lang w:val="en-US"/>
            </w:rPr>
            <w:t>[</w:t>
          </w:r>
          <w:r>
            <w:rPr>
              <w:shd w:val="clear" w:color="auto" w:fill="BDD6EE" w:themeFill="accent1" w:themeFillTint="66"/>
              <w:lang w:val="en-US"/>
            </w:rPr>
            <w:t>Numele și prenumele complete</w:t>
          </w:r>
          <w:r w:rsidRPr="003D51C7">
            <w:rPr>
              <w:rStyle w:val="PlaceholderText"/>
              <w:shd w:val="clear" w:color="auto" w:fill="BDD6EE" w:themeFill="accent1" w:themeFillTint="66"/>
            </w:rPr>
            <w:t>]</w:t>
          </w:r>
        </w:p>
      </w:docPartBody>
    </w:docPart>
    <w:docPart>
      <w:docPartPr>
        <w:name w:val="1C224CD447B44938B084E9B96CAEBFF3"/>
        <w:category>
          <w:name w:val="General"/>
          <w:gallery w:val="placeholder"/>
        </w:category>
        <w:types>
          <w:type w:val="bbPlcHdr"/>
        </w:types>
        <w:behaviors>
          <w:behavior w:val="content"/>
        </w:behaviors>
        <w:guid w:val="{644E7015-9640-473D-8B53-08F89546E260}"/>
      </w:docPartPr>
      <w:docPartBody>
        <w:p w:rsidR="001B489B" w:rsidRDefault="00FB2656" w:rsidP="00FB2656">
          <w:pPr>
            <w:pStyle w:val="1C224CD447B44938B084E9B96CAEBFF3"/>
          </w:pPr>
          <w:r w:rsidRPr="003D51C7">
            <w:rPr>
              <w:shd w:val="clear" w:color="auto" w:fill="BDD6EE" w:themeFill="accent1" w:themeFillTint="66"/>
              <w:lang w:val="en-US"/>
            </w:rPr>
            <w:t>[</w:t>
          </w:r>
          <w:r>
            <w:rPr>
              <w:shd w:val="clear" w:color="auto" w:fill="BDD6EE" w:themeFill="accent1" w:themeFillTint="66"/>
              <w:lang w:val="en-US"/>
            </w:rPr>
            <w:t>Anul fiscal</w:t>
          </w:r>
          <w:r w:rsidRPr="003D51C7">
            <w:rPr>
              <w:rStyle w:val="PlaceholderText"/>
              <w:shd w:val="clear" w:color="auto" w:fill="BDD6EE" w:themeFill="accent1" w:themeFillTint="66"/>
            </w:rPr>
            <w:t>]</w:t>
          </w:r>
        </w:p>
      </w:docPartBody>
    </w:docPart>
    <w:docPart>
      <w:docPartPr>
        <w:name w:val="80FAF451B29F4BDFA718D0E2783D2730"/>
        <w:category>
          <w:name w:val="General"/>
          <w:gallery w:val="placeholder"/>
        </w:category>
        <w:types>
          <w:type w:val="bbPlcHdr"/>
        </w:types>
        <w:behaviors>
          <w:behavior w:val="content"/>
        </w:behaviors>
        <w:guid w:val="{3D6B34B3-3E53-443D-A99C-F036A3AF63E0}"/>
      </w:docPartPr>
      <w:docPartBody>
        <w:p w:rsidR="001B489B" w:rsidRDefault="00FB2656" w:rsidP="00FB2656">
          <w:pPr>
            <w:pStyle w:val="80FAF451B29F4BDFA718D0E2783D2730"/>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DADAE8746BDD4CDB867AB502241CA68F"/>
        <w:category>
          <w:name w:val="General"/>
          <w:gallery w:val="placeholder"/>
        </w:category>
        <w:types>
          <w:type w:val="bbPlcHdr"/>
        </w:types>
        <w:behaviors>
          <w:behavior w:val="content"/>
        </w:behaviors>
        <w:guid w:val="{791C7AB8-EB85-4277-A319-EFB32B03C8BA}"/>
      </w:docPartPr>
      <w:docPartBody>
        <w:p w:rsidR="001B489B" w:rsidRDefault="00FB2656" w:rsidP="00FB2656">
          <w:pPr>
            <w:pStyle w:val="DADAE8746BDD4CDB867AB502241CA68F"/>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ADD1CA1237DC44129BAAB6329F0073DC"/>
        <w:category>
          <w:name w:val="General"/>
          <w:gallery w:val="placeholder"/>
        </w:category>
        <w:types>
          <w:type w:val="bbPlcHdr"/>
        </w:types>
        <w:behaviors>
          <w:behavior w:val="content"/>
        </w:behaviors>
        <w:guid w:val="{2E48C87A-E016-4347-A673-F593530796AA}"/>
      </w:docPartPr>
      <w:docPartBody>
        <w:p w:rsidR="001B489B" w:rsidRDefault="00FB2656" w:rsidP="00FB2656">
          <w:pPr>
            <w:pStyle w:val="ADD1CA1237DC44129BAAB6329F0073DC"/>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89E8F7643DE543A08E746715910634BC"/>
        <w:category>
          <w:name w:val="General"/>
          <w:gallery w:val="placeholder"/>
        </w:category>
        <w:types>
          <w:type w:val="bbPlcHdr"/>
        </w:types>
        <w:behaviors>
          <w:behavior w:val="content"/>
        </w:behaviors>
        <w:guid w:val="{C2AA1462-B9FA-4371-9B1D-416CC2C7C45D}"/>
      </w:docPartPr>
      <w:docPartBody>
        <w:p w:rsidR="001B489B" w:rsidRDefault="00FB2656" w:rsidP="00FB2656">
          <w:pPr>
            <w:pStyle w:val="89E8F7643DE543A08E746715910634BC"/>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4063F4A7802F42C6A261C2FDA34C91DA"/>
        <w:category>
          <w:name w:val="General"/>
          <w:gallery w:val="placeholder"/>
        </w:category>
        <w:types>
          <w:type w:val="bbPlcHdr"/>
        </w:types>
        <w:behaviors>
          <w:behavior w:val="content"/>
        </w:behaviors>
        <w:guid w:val="{C898E9FC-40CF-4DFE-85C6-BB3A21FE24D3}"/>
      </w:docPartPr>
      <w:docPartBody>
        <w:p w:rsidR="001B489B" w:rsidRDefault="00FB2656" w:rsidP="00FB2656">
          <w:pPr>
            <w:pStyle w:val="4063F4A7802F42C6A261C2FDA34C91DA"/>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395C4B41BF6B4C02AA909BB59D945CAB"/>
        <w:category>
          <w:name w:val="General"/>
          <w:gallery w:val="placeholder"/>
        </w:category>
        <w:types>
          <w:type w:val="bbPlcHdr"/>
        </w:types>
        <w:behaviors>
          <w:behavior w:val="content"/>
        </w:behaviors>
        <w:guid w:val="{E279205C-1BFC-4F37-BCCD-29F76F74F8B5}"/>
      </w:docPartPr>
      <w:docPartBody>
        <w:p w:rsidR="001B489B" w:rsidRDefault="00FB2656" w:rsidP="00FB2656">
          <w:pPr>
            <w:pStyle w:val="395C4B41BF6B4C02AA909BB59D945CAB"/>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A7B90115D2144C63981E217AC942992C"/>
        <w:category>
          <w:name w:val="General"/>
          <w:gallery w:val="placeholder"/>
        </w:category>
        <w:types>
          <w:type w:val="bbPlcHdr"/>
        </w:types>
        <w:behaviors>
          <w:behavior w:val="content"/>
        </w:behaviors>
        <w:guid w:val="{6F743E2C-34DF-4E95-9DF4-8E159F61D20A}"/>
      </w:docPartPr>
      <w:docPartBody>
        <w:p w:rsidR="001B489B" w:rsidRDefault="00FB2656" w:rsidP="00FB2656">
          <w:pPr>
            <w:pStyle w:val="A7B90115D2144C63981E217AC942992C"/>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E1EB10EDB1D24DD78855A2A72C5A2E94"/>
        <w:category>
          <w:name w:val="General"/>
          <w:gallery w:val="placeholder"/>
        </w:category>
        <w:types>
          <w:type w:val="bbPlcHdr"/>
        </w:types>
        <w:behaviors>
          <w:behavior w:val="content"/>
        </w:behaviors>
        <w:guid w:val="{F9914714-66D7-4677-A62B-DC4ECC583506}"/>
      </w:docPartPr>
      <w:docPartBody>
        <w:p w:rsidR="001B489B" w:rsidRDefault="00FB2656" w:rsidP="00FB2656">
          <w:pPr>
            <w:pStyle w:val="E1EB10EDB1D24DD78855A2A72C5A2E94"/>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B061837565EB41FF9D0CD71A2279477D"/>
        <w:category>
          <w:name w:val="General"/>
          <w:gallery w:val="placeholder"/>
        </w:category>
        <w:types>
          <w:type w:val="bbPlcHdr"/>
        </w:types>
        <w:behaviors>
          <w:behavior w:val="content"/>
        </w:behaviors>
        <w:guid w:val="{0EB7184E-C28A-4F74-B03F-4F0D87B645CB}"/>
      </w:docPartPr>
      <w:docPartBody>
        <w:p w:rsidR="001B489B" w:rsidRDefault="00FB2656" w:rsidP="00FB2656">
          <w:pPr>
            <w:pStyle w:val="B061837565EB41FF9D0CD71A2279477D"/>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BC53F21A3DDD42EB987082DBB3EA5589"/>
        <w:category>
          <w:name w:val="General"/>
          <w:gallery w:val="placeholder"/>
        </w:category>
        <w:types>
          <w:type w:val="bbPlcHdr"/>
        </w:types>
        <w:behaviors>
          <w:behavior w:val="content"/>
        </w:behaviors>
        <w:guid w:val="{7FF90E29-1794-4CF4-9F05-6C48DAB86078}"/>
      </w:docPartPr>
      <w:docPartBody>
        <w:p w:rsidR="001B489B" w:rsidRDefault="00FB2656" w:rsidP="00FB2656">
          <w:pPr>
            <w:pStyle w:val="BC53F21A3DDD42EB987082DBB3EA5589"/>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C9F45F2FDFAD4FD58330544821FB0B94"/>
        <w:category>
          <w:name w:val="General"/>
          <w:gallery w:val="placeholder"/>
        </w:category>
        <w:types>
          <w:type w:val="bbPlcHdr"/>
        </w:types>
        <w:behaviors>
          <w:behavior w:val="content"/>
        </w:behaviors>
        <w:guid w:val="{F0A31F70-C154-4F61-94E5-71E1B8338A13}"/>
      </w:docPartPr>
      <w:docPartBody>
        <w:p w:rsidR="001B489B" w:rsidRDefault="00FB2656" w:rsidP="00FB2656">
          <w:pPr>
            <w:pStyle w:val="C9F45F2FDFAD4FD58330544821FB0B94"/>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CC723050EB2C42A2B6C5D49643D4AF31"/>
        <w:category>
          <w:name w:val="General"/>
          <w:gallery w:val="placeholder"/>
        </w:category>
        <w:types>
          <w:type w:val="bbPlcHdr"/>
        </w:types>
        <w:behaviors>
          <w:behavior w:val="content"/>
        </w:behaviors>
        <w:guid w:val="{D82074DA-7AE5-42AB-BF8F-E7C415C8E310}"/>
      </w:docPartPr>
      <w:docPartBody>
        <w:p w:rsidR="001B489B" w:rsidRDefault="00FB2656" w:rsidP="00FB2656">
          <w:pPr>
            <w:pStyle w:val="CC723050EB2C42A2B6C5D49643D4AF31"/>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FFC0E1F6F0D347FF97FFB97E0FBE4B4A"/>
        <w:category>
          <w:name w:val="General"/>
          <w:gallery w:val="placeholder"/>
        </w:category>
        <w:types>
          <w:type w:val="bbPlcHdr"/>
        </w:types>
        <w:behaviors>
          <w:behavior w:val="content"/>
        </w:behaviors>
        <w:guid w:val="{6E813637-10F7-4BC9-B5E0-26FBBDB642DC}"/>
      </w:docPartPr>
      <w:docPartBody>
        <w:p w:rsidR="001B489B" w:rsidRDefault="00FB2656" w:rsidP="00FB2656">
          <w:pPr>
            <w:pStyle w:val="FFC0E1F6F0D347FF97FFB97E0FBE4B4A"/>
          </w:pPr>
          <w:r w:rsidRPr="003D51C7">
            <w:rPr>
              <w:shd w:val="clear" w:color="auto" w:fill="BDD6EE" w:themeFill="accent1" w:themeFillTint="66"/>
              <w:lang w:val="en-US"/>
            </w:rPr>
            <w:t>[</w:t>
          </w:r>
          <w:r>
            <w:rPr>
              <w:shd w:val="clear" w:color="auto" w:fill="BDD6EE" w:themeFill="accent1" w:themeFillTint="66"/>
              <w:lang w:val="en-US"/>
            </w:rPr>
            <w:t>Denumire</w:t>
          </w:r>
          <w:r w:rsidRPr="003D51C7">
            <w:rPr>
              <w:rStyle w:val="PlaceholderText"/>
              <w:shd w:val="clear" w:color="auto" w:fill="BDD6EE" w:themeFill="accent1" w:themeFillTint="66"/>
            </w:rPr>
            <w:t>]</w:t>
          </w:r>
        </w:p>
      </w:docPartBody>
    </w:docPart>
    <w:docPart>
      <w:docPartPr>
        <w:name w:val="3A54040886874FBDAA1F3E878DB90725"/>
        <w:category>
          <w:name w:val="General"/>
          <w:gallery w:val="placeholder"/>
        </w:category>
        <w:types>
          <w:type w:val="bbPlcHdr"/>
        </w:types>
        <w:behaviors>
          <w:behavior w:val="content"/>
        </w:behaviors>
        <w:guid w:val="{63CB2E6A-2725-47A4-944A-481A8EB8F5C3}"/>
      </w:docPartPr>
      <w:docPartBody>
        <w:p w:rsidR="001B489B" w:rsidRDefault="00FB2656" w:rsidP="00FB2656">
          <w:pPr>
            <w:pStyle w:val="3A54040886874FBDAA1F3E878DB90725"/>
          </w:pPr>
          <w:r w:rsidRPr="003D51C7">
            <w:rPr>
              <w:shd w:val="clear" w:color="auto" w:fill="BDD6EE" w:themeFill="accent1" w:themeFillTint="66"/>
              <w:lang w:val="en-US"/>
            </w:rPr>
            <w:t>[</w:t>
          </w:r>
          <w:r>
            <w:rPr>
              <w:shd w:val="clear" w:color="auto" w:fill="BDD6EE" w:themeFill="accent1" w:themeFillTint="66"/>
              <w:lang w:val="en-US"/>
            </w:rPr>
            <w:t>Adresa</w:t>
          </w:r>
          <w:r w:rsidRPr="003D51C7">
            <w:rPr>
              <w:rStyle w:val="PlaceholderText"/>
              <w:shd w:val="clear" w:color="auto" w:fill="BDD6EE" w:themeFill="accent1" w:themeFillTint="66"/>
            </w:rPr>
            <w:t>]</w:t>
          </w:r>
        </w:p>
      </w:docPartBody>
    </w:docPart>
    <w:docPart>
      <w:docPartPr>
        <w:name w:val="574BC240C48B4039BEC83DB2BF3E2B8E"/>
        <w:category>
          <w:name w:val="General"/>
          <w:gallery w:val="placeholder"/>
        </w:category>
        <w:types>
          <w:type w:val="bbPlcHdr"/>
        </w:types>
        <w:behaviors>
          <w:behavior w:val="content"/>
        </w:behaviors>
        <w:guid w:val="{B2089C34-B9DD-4109-9EA0-F76D994563A3}"/>
      </w:docPartPr>
      <w:docPartBody>
        <w:p w:rsidR="001B489B" w:rsidRDefault="00FB2656" w:rsidP="00FB2656">
          <w:pPr>
            <w:pStyle w:val="574BC240C48B4039BEC83DB2BF3E2B8E"/>
          </w:pPr>
          <w:r w:rsidRPr="003D51C7">
            <w:rPr>
              <w:shd w:val="clear" w:color="auto" w:fill="BDD6EE" w:themeFill="accent1" w:themeFillTint="66"/>
              <w:lang w:val="en-US"/>
            </w:rPr>
            <w:t>[</w:t>
          </w:r>
          <w:r>
            <w:rPr>
              <w:shd w:val="clear" w:color="auto" w:fill="BDD6EE" w:themeFill="accent1" w:themeFillTint="66"/>
              <w:lang w:val="en-US"/>
            </w:rPr>
            <w:t>CUI</w:t>
          </w:r>
          <w:r w:rsidRPr="003D51C7">
            <w:rPr>
              <w:rStyle w:val="PlaceholderText"/>
              <w:shd w:val="clear" w:color="auto" w:fill="BDD6EE" w:themeFill="accent1" w:themeFillTint="66"/>
            </w:rPr>
            <w:t>]</w:t>
          </w:r>
        </w:p>
      </w:docPartBody>
    </w:docPart>
    <w:docPart>
      <w:docPartPr>
        <w:name w:val="840871DC34EE4759A4456D109CDA0663"/>
        <w:category>
          <w:name w:val="General"/>
          <w:gallery w:val="placeholder"/>
        </w:category>
        <w:types>
          <w:type w:val="bbPlcHdr"/>
        </w:types>
        <w:behaviors>
          <w:behavior w:val="content"/>
        </w:behaviors>
        <w:guid w:val="{54FFC54B-26E0-40D1-834A-598C7EC11E36}"/>
      </w:docPartPr>
      <w:docPartBody>
        <w:p w:rsidR="001B489B" w:rsidRDefault="00FB2656" w:rsidP="00FB2656">
          <w:pPr>
            <w:pStyle w:val="840871DC34EE4759A4456D109CDA0663"/>
          </w:pPr>
          <w:r w:rsidRPr="003D51C7">
            <w:rPr>
              <w:shd w:val="clear" w:color="auto" w:fill="BDD6EE" w:themeFill="accent1" w:themeFillTint="66"/>
              <w:lang w:val="en-US"/>
            </w:rPr>
            <w:t>[</w:t>
          </w:r>
          <w:r>
            <w:rPr>
              <w:shd w:val="clear" w:color="auto" w:fill="BDD6EE" w:themeFill="accent1" w:themeFillTint="66"/>
              <w:lang w:val="en-US"/>
            </w:rPr>
            <w:t>Nume și prenume</w:t>
          </w:r>
          <w:r w:rsidRPr="003D51C7">
            <w:rPr>
              <w:rStyle w:val="PlaceholderText"/>
              <w:shd w:val="clear" w:color="auto" w:fill="BDD6EE" w:themeFill="accent1" w:themeFillTint="66"/>
            </w:rPr>
            <w:t>]</w:t>
          </w:r>
        </w:p>
      </w:docPartBody>
    </w:docPart>
    <w:docPart>
      <w:docPartPr>
        <w:name w:val="D8C170A891E244EEA8CFE4C68865AC52"/>
        <w:category>
          <w:name w:val="General"/>
          <w:gallery w:val="placeholder"/>
        </w:category>
        <w:types>
          <w:type w:val="bbPlcHdr"/>
        </w:types>
        <w:behaviors>
          <w:behavior w:val="content"/>
        </w:behaviors>
        <w:guid w:val="{27189E2F-7C32-4F7C-A227-09943BDC0792}"/>
      </w:docPartPr>
      <w:docPartBody>
        <w:p w:rsidR="001B489B" w:rsidRDefault="00FB2656" w:rsidP="00FB2656">
          <w:pPr>
            <w:pStyle w:val="D8C170A891E244EEA8CFE4C68865AC52"/>
          </w:pPr>
          <w:r w:rsidRPr="003D51C7">
            <w:rPr>
              <w:shd w:val="clear" w:color="auto" w:fill="BDD6EE" w:themeFill="accent1" w:themeFillTint="66"/>
              <w:lang w:val="en-US"/>
            </w:rPr>
            <w:t>[</w:t>
          </w:r>
          <w:r>
            <w:rPr>
              <w:shd w:val="clear" w:color="auto" w:fill="BDD6EE" w:themeFill="accent1" w:themeFillTint="66"/>
              <w:lang w:val="en-US"/>
            </w:rPr>
            <w:t>Denumire</w:t>
          </w:r>
          <w:r w:rsidRPr="003D51C7">
            <w:rPr>
              <w:rStyle w:val="PlaceholderText"/>
              <w:shd w:val="clear" w:color="auto" w:fill="BDD6EE" w:themeFill="accent1" w:themeFillTint="66"/>
            </w:rPr>
            <w:t>]</w:t>
          </w:r>
        </w:p>
      </w:docPartBody>
    </w:docPart>
    <w:docPart>
      <w:docPartPr>
        <w:name w:val="2291C87663BD45C7A115437A40C48A20"/>
        <w:category>
          <w:name w:val="General"/>
          <w:gallery w:val="placeholder"/>
        </w:category>
        <w:types>
          <w:type w:val="bbPlcHdr"/>
        </w:types>
        <w:behaviors>
          <w:behavior w:val="content"/>
        </w:behaviors>
        <w:guid w:val="{88779456-09EE-479D-827C-93D941B7B87B}"/>
      </w:docPartPr>
      <w:docPartBody>
        <w:p w:rsidR="001B489B" w:rsidRDefault="00FB2656" w:rsidP="00FB2656">
          <w:pPr>
            <w:pStyle w:val="2291C87663BD45C7A115437A40C48A20"/>
          </w:pPr>
          <w:r w:rsidRPr="003D51C7">
            <w:rPr>
              <w:shd w:val="clear" w:color="auto" w:fill="BDD6EE" w:themeFill="accent1" w:themeFillTint="66"/>
              <w:lang w:val="en-US"/>
            </w:rPr>
            <w:t>[</w:t>
          </w:r>
          <w:r>
            <w:rPr>
              <w:shd w:val="clear" w:color="auto" w:fill="BDD6EE" w:themeFill="accent1" w:themeFillTint="66"/>
              <w:lang w:val="en-US"/>
            </w:rPr>
            <w:t>Adresa</w:t>
          </w:r>
          <w:r w:rsidRPr="003D51C7">
            <w:rPr>
              <w:rStyle w:val="PlaceholderText"/>
              <w:shd w:val="clear" w:color="auto" w:fill="BDD6EE" w:themeFill="accent1" w:themeFillTint="66"/>
            </w:rPr>
            <w:t>]</w:t>
          </w:r>
        </w:p>
      </w:docPartBody>
    </w:docPart>
    <w:docPart>
      <w:docPartPr>
        <w:name w:val="2F572E41A3154780B118C1CA0874EC3A"/>
        <w:category>
          <w:name w:val="General"/>
          <w:gallery w:val="placeholder"/>
        </w:category>
        <w:types>
          <w:type w:val="bbPlcHdr"/>
        </w:types>
        <w:behaviors>
          <w:behavior w:val="content"/>
        </w:behaviors>
        <w:guid w:val="{1B459014-1656-4487-8AB1-F945E0EB0D30}"/>
      </w:docPartPr>
      <w:docPartBody>
        <w:p w:rsidR="001B489B" w:rsidRDefault="00FB2656" w:rsidP="00FB2656">
          <w:pPr>
            <w:pStyle w:val="2F572E41A3154780B118C1CA0874EC3A"/>
          </w:pPr>
          <w:r w:rsidRPr="003D51C7">
            <w:rPr>
              <w:shd w:val="clear" w:color="auto" w:fill="BDD6EE" w:themeFill="accent1" w:themeFillTint="66"/>
              <w:lang w:val="en-US"/>
            </w:rPr>
            <w:t>[</w:t>
          </w:r>
          <w:r>
            <w:rPr>
              <w:shd w:val="clear" w:color="auto" w:fill="BDD6EE" w:themeFill="accent1" w:themeFillTint="66"/>
              <w:lang w:val="en-US"/>
            </w:rPr>
            <w:t>CUI</w:t>
          </w:r>
          <w:r w:rsidRPr="003D51C7">
            <w:rPr>
              <w:rStyle w:val="PlaceholderText"/>
              <w:shd w:val="clear" w:color="auto" w:fill="BDD6EE" w:themeFill="accent1" w:themeFillTint="66"/>
            </w:rPr>
            <w:t>]</w:t>
          </w:r>
        </w:p>
      </w:docPartBody>
    </w:docPart>
    <w:docPart>
      <w:docPartPr>
        <w:name w:val="A0BC40A96BB9455B977BF71AC5709807"/>
        <w:category>
          <w:name w:val="General"/>
          <w:gallery w:val="placeholder"/>
        </w:category>
        <w:types>
          <w:type w:val="bbPlcHdr"/>
        </w:types>
        <w:behaviors>
          <w:behavior w:val="content"/>
        </w:behaviors>
        <w:guid w:val="{5583F1F7-2988-4287-A7B8-E1D0C91AC1BC}"/>
      </w:docPartPr>
      <w:docPartBody>
        <w:p w:rsidR="001B489B" w:rsidRDefault="00FB2656" w:rsidP="00FB2656">
          <w:pPr>
            <w:pStyle w:val="A0BC40A96BB9455B977BF71AC5709807"/>
          </w:pPr>
          <w:r w:rsidRPr="003D51C7">
            <w:rPr>
              <w:shd w:val="clear" w:color="auto" w:fill="BDD6EE" w:themeFill="accent1" w:themeFillTint="66"/>
              <w:lang w:val="en-US"/>
            </w:rPr>
            <w:t>[</w:t>
          </w:r>
          <w:r>
            <w:rPr>
              <w:shd w:val="clear" w:color="auto" w:fill="BDD6EE" w:themeFill="accent1" w:themeFillTint="66"/>
              <w:lang w:val="en-US"/>
            </w:rPr>
            <w:t>Nume și prenume</w:t>
          </w:r>
          <w:r w:rsidRPr="003D51C7">
            <w:rPr>
              <w:rStyle w:val="PlaceholderText"/>
              <w:shd w:val="clear" w:color="auto" w:fill="BDD6EE" w:themeFill="accent1" w:themeFillTint="66"/>
            </w:rPr>
            <w:t>]</w:t>
          </w:r>
        </w:p>
      </w:docPartBody>
    </w:docPart>
    <w:docPart>
      <w:docPartPr>
        <w:name w:val="8481DF8D156748A5AF3ED53A9042A943"/>
        <w:category>
          <w:name w:val="General"/>
          <w:gallery w:val="placeholder"/>
        </w:category>
        <w:types>
          <w:type w:val="bbPlcHdr"/>
        </w:types>
        <w:behaviors>
          <w:behavior w:val="content"/>
        </w:behaviors>
        <w:guid w:val="{B0F79E19-B893-4DDA-AA15-BB7A52E28A14}"/>
      </w:docPartPr>
      <w:docPartBody>
        <w:p w:rsidR="001B489B" w:rsidRDefault="00FB2656" w:rsidP="00FB2656">
          <w:pPr>
            <w:pStyle w:val="8481DF8D156748A5AF3ED53A9042A943"/>
          </w:pPr>
          <w:r w:rsidRPr="003D51C7">
            <w:rPr>
              <w:shd w:val="clear" w:color="auto" w:fill="BDD6EE" w:themeFill="accent1" w:themeFillTint="66"/>
              <w:lang w:val="en-US"/>
            </w:rPr>
            <w:t>[</w:t>
          </w:r>
          <w:r>
            <w:rPr>
              <w:shd w:val="clear" w:color="auto" w:fill="BDD6EE" w:themeFill="accent1" w:themeFillTint="66"/>
              <w:lang w:val="en-US"/>
            </w:rPr>
            <w:t>Denumire</w:t>
          </w:r>
          <w:r w:rsidRPr="003D51C7">
            <w:rPr>
              <w:rStyle w:val="PlaceholderText"/>
              <w:shd w:val="clear" w:color="auto" w:fill="BDD6EE" w:themeFill="accent1" w:themeFillTint="66"/>
            </w:rPr>
            <w:t>]</w:t>
          </w:r>
        </w:p>
      </w:docPartBody>
    </w:docPart>
    <w:docPart>
      <w:docPartPr>
        <w:name w:val="142F549333C54DEEA3A7889AD533BF17"/>
        <w:category>
          <w:name w:val="General"/>
          <w:gallery w:val="placeholder"/>
        </w:category>
        <w:types>
          <w:type w:val="bbPlcHdr"/>
        </w:types>
        <w:behaviors>
          <w:behavior w:val="content"/>
        </w:behaviors>
        <w:guid w:val="{5CEB1165-D70B-426E-9435-F7ADC01DAE02}"/>
      </w:docPartPr>
      <w:docPartBody>
        <w:p w:rsidR="001B489B" w:rsidRDefault="00FB2656" w:rsidP="00FB2656">
          <w:pPr>
            <w:pStyle w:val="142F549333C54DEEA3A7889AD533BF17"/>
          </w:pPr>
          <w:r w:rsidRPr="003D51C7">
            <w:rPr>
              <w:shd w:val="clear" w:color="auto" w:fill="BDD6EE" w:themeFill="accent1" w:themeFillTint="66"/>
              <w:lang w:val="en-US"/>
            </w:rPr>
            <w:t>[</w:t>
          </w:r>
          <w:r>
            <w:rPr>
              <w:shd w:val="clear" w:color="auto" w:fill="BDD6EE" w:themeFill="accent1" w:themeFillTint="66"/>
              <w:lang w:val="en-US"/>
            </w:rPr>
            <w:t>Adresa</w:t>
          </w:r>
          <w:r w:rsidRPr="003D51C7">
            <w:rPr>
              <w:rStyle w:val="PlaceholderText"/>
              <w:shd w:val="clear" w:color="auto" w:fill="BDD6EE" w:themeFill="accent1" w:themeFillTint="66"/>
            </w:rPr>
            <w:t>]</w:t>
          </w:r>
        </w:p>
      </w:docPartBody>
    </w:docPart>
    <w:docPart>
      <w:docPartPr>
        <w:name w:val="6F8A60ECF9944BD1B75E2033EA9114DC"/>
        <w:category>
          <w:name w:val="General"/>
          <w:gallery w:val="placeholder"/>
        </w:category>
        <w:types>
          <w:type w:val="bbPlcHdr"/>
        </w:types>
        <w:behaviors>
          <w:behavior w:val="content"/>
        </w:behaviors>
        <w:guid w:val="{92D0E3D9-84D2-4645-A98D-15762E14E35B}"/>
      </w:docPartPr>
      <w:docPartBody>
        <w:p w:rsidR="001B489B" w:rsidRDefault="00FB2656" w:rsidP="00FB2656">
          <w:pPr>
            <w:pStyle w:val="6F8A60ECF9944BD1B75E2033EA9114DC"/>
          </w:pPr>
          <w:r w:rsidRPr="003D51C7">
            <w:rPr>
              <w:shd w:val="clear" w:color="auto" w:fill="BDD6EE" w:themeFill="accent1" w:themeFillTint="66"/>
              <w:lang w:val="en-US"/>
            </w:rPr>
            <w:t>[</w:t>
          </w:r>
          <w:r>
            <w:rPr>
              <w:shd w:val="clear" w:color="auto" w:fill="BDD6EE" w:themeFill="accent1" w:themeFillTint="66"/>
              <w:lang w:val="en-US"/>
            </w:rPr>
            <w:t>CUI</w:t>
          </w:r>
          <w:r w:rsidRPr="003D51C7">
            <w:rPr>
              <w:rStyle w:val="PlaceholderText"/>
              <w:shd w:val="clear" w:color="auto" w:fill="BDD6EE" w:themeFill="accent1" w:themeFillTint="66"/>
            </w:rPr>
            <w:t>]</w:t>
          </w:r>
        </w:p>
      </w:docPartBody>
    </w:docPart>
    <w:docPart>
      <w:docPartPr>
        <w:name w:val="B4CF1DD4DDF948079EE862B9DE355FFC"/>
        <w:category>
          <w:name w:val="General"/>
          <w:gallery w:val="placeholder"/>
        </w:category>
        <w:types>
          <w:type w:val="bbPlcHdr"/>
        </w:types>
        <w:behaviors>
          <w:behavior w:val="content"/>
        </w:behaviors>
        <w:guid w:val="{EC07816E-F396-4D7F-9346-B5D21EB6A37F}"/>
      </w:docPartPr>
      <w:docPartBody>
        <w:p w:rsidR="001B489B" w:rsidRDefault="00FB2656" w:rsidP="00FB2656">
          <w:pPr>
            <w:pStyle w:val="B4CF1DD4DDF948079EE862B9DE355FFC"/>
          </w:pPr>
          <w:r w:rsidRPr="003D51C7">
            <w:rPr>
              <w:shd w:val="clear" w:color="auto" w:fill="BDD6EE" w:themeFill="accent1" w:themeFillTint="66"/>
              <w:lang w:val="en-US"/>
            </w:rPr>
            <w:t>[</w:t>
          </w:r>
          <w:r>
            <w:rPr>
              <w:shd w:val="clear" w:color="auto" w:fill="BDD6EE" w:themeFill="accent1" w:themeFillTint="66"/>
              <w:lang w:val="en-US"/>
            </w:rPr>
            <w:t>Nume și prenume</w:t>
          </w:r>
          <w:r w:rsidRPr="003D51C7">
            <w:rPr>
              <w:rStyle w:val="PlaceholderText"/>
              <w:shd w:val="clear" w:color="auto" w:fill="BDD6EE" w:themeFill="accent1" w:themeFillTint="66"/>
            </w:rPr>
            <w:t>]</w:t>
          </w:r>
        </w:p>
      </w:docPartBody>
    </w:docPart>
    <w:docPart>
      <w:docPartPr>
        <w:name w:val="4C4B7F575DB64F03840737C08A746DEE"/>
        <w:category>
          <w:name w:val="General"/>
          <w:gallery w:val="placeholder"/>
        </w:category>
        <w:types>
          <w:type w:val="bbPlcHdr"/>
        </w:types>
        <w:behaviors>
          <w:behavior w:val="content"/>
        </w:behaviors>
        <w:guid w:val="{202B245D-59C9-4541-8369-CAAC8DBD2A5D}"/>
      </w:docPartPr>
      <w:docPartBody>
        <w:p w:rsidR="001B489B" w:rsidRDefault="00FB2656" w:rsidP="00FB2656">
          <w:pPr>
            <w:pStyle w:val="4C4B7F575DB64F03840737C08A746DEE"/>
          </w:pPr>
          <w:r w:rsidRPr="003D51C7">
            <w:rPr>
              <w:shd w:val="clear" w:color="auto" w:fill="BDD6EE" w:themeFill="accent1" w:themeFillTint="66"/>
              <w:lang w:val="en-US"/>
            </w:rPr>
            <w:t>[</w:t>
          </w:r>
          <w:r>
            <w:rPr>
              <w:shd w:val="clear" w:color="auto" w:fill="BDD6EE" w:themeFill="accent1" w:themeFillTint="66"/>
              <w:lang w:val="en-US"/>
            </w:rPr>
            <w:t>Denumire</w:t>
          </w:r>
          <w:r w:rsidRPr="003D51C7">
            <w:rPr>
              <w:rStyle w:val="PlaceholderText"/>
              <w:shd w:val="clear" w:color="auto" w:fill="BDD6EE" w:themeFill="accent1" w:themeFillTint="66"/>
            </w:rPr>
            <w:t>]</w:t>
          </w:r>
        </w:p>
      </w:docPartBody>
    </w:docPart>
    <w:docPart>
      <w:docPartPr>
        <w:name w:val="73CA7F02FEA94AAFA9BA812EED405060"/>
        <w:category>
          <w:name w:val="General"/>
          <w:gallery w:val="placeholder"/>
        </w:category>
        <w:types>
          <w:type w:val="bbPlcHdr"/>
        </w:types>
        <w:behaviors>
          <w:behavior w:val="content"/>
        </w:behaviors>
        <w:guid w:val="{AF5F578C-1C72-422E-A3B5-013E0447BE68}"/>
      </w:docPartPr>
      <w:docPartBody>
        <w:p w:rsidR="001B489B" w:rsidRDefault="00FB2656" w:rsidP="00FB2656">
          <w:pPr>
            <w:pStyle w:val="73CA7F02FEA94AAFA9BA812EED405060"/>
          </w:pPr>
          <w:r w:rsidRPr="003D51C7">
            <w:rPr>
              <w:shd w:val="clear" w:color="auto" w:fill="BDD6EE" w:themeFill="accent1" w:themeFillTint="66"/>
              <w:lang w:val="en-US"/>
            </w:rPr>
            <w:t>[</w:t>
          </w:r>
          <w:r>
            <w:rPr>
              <w:shd w:val="clear" w:color="auto" w:fill="BDD6EE" w:themeFill="accent1" w:themeFillTint="66"/>
              <w:lang w:val="en-US"/>
            </w:rPr>
            <w:t>Adresa</w:t>
          </w:r>
          <w:r w:rsidRPr="003D51C7">
            <w:rPr>
              <w:rStyle w:val="PlaceholderText"/>
              <w:shd w:val="clear" w:color="auto" w:fill="BDD6EE" w:themeFill="accent1" w:themeFillTint="66"/>
            </w:rPr>
            <w:t>]</w:t>
          </w:r>
        </w:p>
      </w:docPartBody>
    </w:docPart>
    <w:docPart>
      <w:docPartPr>
        <w:name w:val="76232C35649A445C92B1D26EDA1672FD"/>
        <w:category>
          <w:name w:val="General"/>
          <w:gallery w:val="placeholder"/>
        </w:category>
        <w:types>
          <w:type w:val="bbPlcHdr"/>
        </w:types>
        <w:behaviors>
          <w:behavior w:val="content"/>
        </w:behaviors>
        <w:guid w:val="{784F7276-FE13-4676-B065-0556FAAD27BA}"/>
      </w:docPartPr>
      <w:docPartBody>
        <w:p w:rsidR="001B489B" w:rsidRDefault="00FB2656" w:rsidP="00FB2656">
          <w:pPr>
            <w:pStyle w:val="76232C35649A445C92B1D26EDA1672FD"/>
          </w:pPr>
          <w:r w:rsidRPr="003D51C7">
            <w:rPr>
              <w:shd w:val="clear" w:color="auto" w:fill="BDD6EE" w:themeFill="accent1" w:themeFillTint="66"/>
              <w:lang w:val="en-US"/>
            </w:rPr>
            <w:t>[</w:t>
          </w:r>
          <w:r>
            <w:rPr>
              <w:shd w:val="clear" w:color="auto" w:fill="BDD6EE" w:themeFill="accent1" w:themeFillTint="66"/>
              <w:lang w:val="en-US"/>
            </w:rPr>
            <w:t>CUI</w:t>
          </w:r>
          <w:r w:rsidRPr="003D51C7">
            <w:rPr>
              <w:rStyle w:val="PlaceholderText"/>
              <w:shd w:val="clear" w:color="auto" w:fill="BDD6EE"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EC3"/>
    <w:rsid w:val="000A6A02"/>
    <w:rsid w:val="00141274"/>
    <w:rsid w:val="001B489B"/>
    <w:rsid w:val="002075C4"/>
    <w:rsid w:val="003427E2"/>
    <w:rsid w:val="00362CFD"/>
    <w:rsid w:val="003644E0"/>
    <w:rsid w:val="00473287"/>
    <w:rsid w:val="004A4987"/>
    <w:rsid w:val="004B34C8"/>
    <w:rsid w:val="004B63E3"/>
    <w:rsid w:val="005164B7"/>
    <w:rsid w:val="005A12C0"/>
    <w:rsid w:val="00634B17"/>
    <w:rsid w:val="00680648"/>
    <w:rsid w:val="006B039F"/>
    <w:rsid w:val="006C141D"/>
    <w:rsid w:val="006E33DF"/>
    <w:rsid w:val="0082632B"/>
    <w:rsid w:val="00867909"/>
    <w:rsid w:val="008A7CAB"/>
    <w:rsid w:val="009033E2"/>
    <w:rsid w:val="00974DE9"/>
    <w:rsid w:val="009A47BE"/>
    <w:rsid w:val="00B80650"/>
    <w:rsid w:val="00BA29E5"/>
    <w:rsid w:val="00D67EC3"/>
    <w:rsid w:val="00DB6526"/>
    <w:rsid w:val="00E32D29"/>
    <w:rsid w:val="00FB2656"/>
    <w:rsid w:val="00FF5F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B2656"/>
    <w:rPr>
      <w:color w:val="808080"/>
    </w:rPr>
  </w:style>
  <w:style w:type="paragraph" w:customStyle="1" w:styleId="31A6BE02390F40C6BA6EE0F5443A4601">
    <w:name w:val="31A6BE02390F40C6BA6EE0F5443A4601"/>
    <w:rsid w:val="00D67EC3"/>
  </w:style>
  <w:style w:type="paragraph" w:customStyle="1" w:styleId="629B8D148287444F86AC73E68373D805">
    <w:name w:val="629B8D148287444F86AC73E68373D805"/>
    <w:rsid w:val="00D67EC3"/>
  </w:style>
  <w:style w:type="paragraph" w:customStyle="1" w:styleId="6D6BBB4AAC2E47EA8D1631D2BE45BCB9">
    <w:name w:val="6D6BBB4AAC2E47EA8D1631D2BE45BCB9"/>
    <w:rsid w:val="00D67EC3"/>
  </w:style>
  <w:style w:type="paragraph" w:customStyle="1" w:styleId="146040960D024830ACBCAF145D97A61C">
    <w:name w:val="146040960D024830ACBCAF145D97A61C"/>
    <w:rsid w:val="00D67EC3"/>
  </w:style>
  <w:style w:type="paragraph" w:customStyle="1" w:styleId="938428EEF98D4843B23991919D5F3B84">
    <w:name w:val="938428EEF98D4843B23991919D5F3B84"/>
    <w:rsid w:val="00FB2656"/>
  </w:style>
  <w:style w:type="paragraph" w:customStyle="1" w:styleId="331094DF1FEF4CF3B9FF818A109C4A33">
    <w:name w:val="331094DF1FEF4CF3B9FF818A109C4A33"/>
    <w:rsid w:val="00FB2656"/>
  </w:style>
  <w:style w:type="paragraph" w:customStyle="1" w:styleId="32D840F867F245C6BE5106F168D87368">
    <w:name w:val="32D840F867F245C6BE5106F168D87368"/>
    <w:rsid w:val="00FB2656"/>
  </w:style>
  <w:style w:type="paragraph" w:customStyle="1" w:styleId="0CC59E961C2D470E89C05D5961C3A138">
    <w:name w:val="0CC59E961C2D470E89C05D5961C3A138"/>
    <w:rsid w:val="00FB2656"/>
  </w:style>
  <w:style w:type="paragraph" w:customStyle="1" w:styleId="0551ADDE91EA480BAD41EF248E8154A8">
    <w:name w:val="0551ADDE91EA480BAD41EF248E8154A8"/>
    <w:rsid w:val="00FB2656"/>
  </w:style>
  <w:style w:type="paragraph" w:customStyle="1" w:styleId="C1E79175309E47FF83AA60A15E287469">
    <w:name w:val="C1E79175309E47FF83AA60A15E287469"/>
    <w:rsid w:val="00FB2656"/>
  </w:style>
  <w:style w:type="paragraph" w:customStyle="1" w:styleId="E0142385371D48449CF48565E40548F3">
    <w:name w:val="E0142385371D48449CF48565E40548F3"/>
    <w:rsid w:val="00FB2656"/>
  </w:style>
  <w:style w:type="paragraph" w:customStyle="1" w:styleId="15233F31382640A1A32413C44B9A94CC">
    <w:name w:val="15233F31382640A1A32413C44B9A94CC"/>
    <w:rsid w:val="00FB2656"/>
  </w:style>
  <w:style w:type="paragraph" w:customStyle="1" w:styleId="22C6695403774911928020ED4FA0A4DC">
    <w:name w:val="22C6695403774911928020ED4FA0A4DC"/>
    <w:rsid w:val="00FB2656"/>
  </w:style>
  <w:style w:type="paragraph" w:customStyle="1" w:styleId="4D3A0A5DDF3A49F49C5226B0D3E09E10">
    <w:name w:val="4D3A0A5DDF3A49F49C5226B0D3E09E10"/>
    <w:rsid w:val="00FB2656"/>
  </w:style>
  <w:style w:type="paragraph" w:customStyle="1" w:styleId="B13128C7429743899B23867586EE8129">
    <w:name w:val="B13128C7429743899B23867586EE8129"/>
    <w:rsid w:val="00FB2656"/>
  </w:style>
  <w:style w:type="paragraph" w:customStyle="1" w:styleId="C0C85FFFCE5C478F9FD5ED50578542D7">
    <w:name w:val="C0C85FFFCE5C478F9FD5ED50578542D7"/>
    <w:rsid w:val="00FB2656"/>
  </w:style>
  <w:style w:type="paragraph" w:customStyle="1" w:styleId="DE04DA510C544E328DD29BD43D995757">
    <w:name w:val="DE04DA510C544E328DD29BD43D995757"/>
    <w:rsid w:val="00FB2656"/>
  </w:style>
  <w:style w:type="paragraph" w:customStyle="1" w:styleId="D762D1878BCA43598563B4498FF91C8F">
    <w:name w:val="D762D1878BCA43598563B4498FF91C8F"/>
    <w:rsid w:val="00FB2656"/>
  </w:style>
  <w:style w:type="paragraph" w:customStyle="1" w:styleId="0E9EAB0F4BDC43A3AAEC85C6573A741E">
    <w:name w:val="0E9EAB0F4BDC43A3AAEC85C6573A741E"/>
    <w:rsid w:val="00FB2656"/>
  </w:style>
  <w:style w:type="paragraph" w:customStyle="1" w:styleId="9167777BDC6D4846B5A1A642AA989B9C">
    <w:name w:val="9167777BDC6D4846B5A1A642AA989B9C"/>
    <w:rsid w:val="00FB2656"/>
  </w:style>
  <w:style w:type="paragraph" w:customStyle="1" w:styleId="637D9D1F8801483981AEB974B9B2CE91">
    <w:name w:val="637D9D1F8801483981AEB974B9B2CE91"/>
    <w:rsid w:val="00FB2656"/>
  </w:style>
  <w:style w:type="paragraph" w:customStyle="1" w:styleId="3F6CE33CBFE440328CBC85EF49199DB7">
    <w:name w:val="3F6CE33CBFE440328CBC85EF49199DB7"/>
    <w:rsid w:val="00FB2656"/>
  </w:style>
  <w:style w:type="paragraph" w:customStyle="1" w:styleId="5D3A85253F7C4804A5200DA47900B531">
    <w:name w:val="5D3A85253F7C4804A5200DA47900B531"/>
    <w:rsid w:val="00FB2656"/>
  </w:style>
  <w:style w:type="paragraph" w:customStyle="1" w:styleId="BDD9A7F31E444C1595B565A1D8442300">
    <w:name w:val="BDD9A7F31E444C1595B565A1D8442300"/>
    <w:rsid w:val="00FB2656"/>
  </w:style>
  <w:style w:type="paragraph" w:customStyle="1" w:styleId="9B7ADC77C57642D19AE1EDFD3198D6E3">
    <w:name w:val="9B7ADC77C57642D19AE1EDFD3198D6E3"/>
    <w:rsid w:val="00FB2656"/>
  </w:style>
  <w:style w:type="paragraph" w:customStyle="1" w:styleId="F84BC5A405834C8AABE5CC858B467E6B">
    <w:name w:val="F84BC5A405834C8AABE5CC858B467E6B"/>
    <w:rsid w:val="00FB2656"/>
  </w:style>
  <w:style w:type="paragraph" w:customStyle="1" w:styleId="7D0782735FCA4D5EA3FC2C48A765862E">
    <w:name w:val="7D0782735FCA4D5EA3FC2C48A765862E"/>
    <w:rsid w:val="00FB2656"/>
  </w:style>
  <w:style w:type="paragraph" w:customStyle="1" w:styleId="DC4CC05234D8471499FB1625E9418212">
    <w:name w:val="DC4CC05234D8471499FB1625E9418212"/>
    <w:rsid w:val="00FB2656"/>
  </w:style>
  <w:style w:type="paragraph" w:customStyle="1" w:styleId="7F597A76828E47FBB0DB4228FC543333">
    <w:name w:val="7F597A76828E47FBB0DB4228FC543333"/>
    <w:rsid w:val="00FB2656"/>
  </w:style>
  <w:style w:type="paragraph" w:customStyle="1" w:styleId="3B35B613C3764ABEB8A8E0182DE25F3D">
    <w:name w:val="3B35B613C3764ABEB8A8E0182DE25F3D"/>
    <w:rsid w:val="00FB2656"/>
  </w:style>
  <w:style w:type="paragraph" w:customStyle="1" w:styleId="436DB20029064D64AC06873ABE4F8728">
    <w:name w:val="436DB20029064D64AC06873ABE4F8728"/>
    <w:rsid w:val="00FB2656"/>
  </w:style>
  <w:style w:type="paragraph" w:customStyle="1" w:styleId="EDA0B3DA2E04440E8355B0C7F6A844AC">
    <w:name w:val="EDA0B3DA2E04440E8355B0C7F6A844AC"/>
    <w:rsid w:val="00FB2656"/>
  </w:style>
  <w:style w:type="paragraph" w:customStyle="1" w:styleId="8856D639C2EE4501AFD37E514834B0CC">
    <w:name w:val="8856D639C2EE4501AFD37E514834B0CC"/>
    <w:rsid w:val="00FB2656"/>
  </w:style>
  <w:style w:type="paragraph" w:customStyle="1" w:styleId="8D9424036BC744708C18C576543A90C1">
    <w:name w:val="8D9424036BC744708C18C576543A90C1"/>
    <w:rsid w:val="00FB2656"/>
  </w:style>
  <w:style w:type="paragraph" w:customStyle="1" w:styleId="4C2F409ED59142E5B7EE9C45507020B0">
    <w:name w:val="4C2F409ED59142E5B7EE9C45507020B0"/>
    <w:rsid w:val="00FB2656"/>
  </w:style>
  <w:style w:type="paragraph" w:customStyle="1" w:styleId="76B3EBE6D175452CA5278A35FA9CD6D4">
    <w:name w:val="76B3EBE6D175452CA5278A35FA9CD6D4"/>
    <w:rsid w:val="00FB2656"/>
  </w:style>
  <w:style w:type="paragraph" w:customStyle="1" w:styleId="7438B5EC55124F8190A6399945D47AEE">
    <w:name w:val="7438B5EC55124F8190A6399945D47AEE"/>
    <w:rsid w:val="00FB2656"/>
  </w:style>
  <w:style w:type="paragraph" w:customStyle="1" w:styleId="2CAC7FF7966B45BE893FDCE784213C80">
    <w:name w:val="2CAC7FF7966B45BE893FDCE784213C80"/>
    <w:rsid w:val="00FB2656"/>
  </w:style>
  <w:style w:type="paragraph" w:customStyle="1" w:styleId="FFC1A19404E14E979AACFE124712BB50">
    <w:name w:val="FFC1A19404E14E979AACFE124712BB50"/>
    <w:rsid w:val="00FB2656"/>
  </w:style>
  <w:style w:type="paragraph" w:customStyle="1" w:styleId="438DBAB699ED4D9BB4447ECC3E064F9E">
    <w:name w:val="438DBAB699ED4D9BB4447ECC3E064F9E"/>
    <w:rsid w:val="00FB2656"/>
  </w:style>
  <w:style w:type="paragraph" w:customStyle="1" w:styleId="763DECB982A74DACA2462736A07DA184">
    <w:name w:val="763DECB982A74DACA2462736A07DA184"/>
    <w:rsid w:val="00FB2656"/>
  </w:style>
  <w:style w:type="paragraph" w:customStyle="1" w:styleId="25F91B0D2B0042A9890A2C7A86EEF288">
    <w:name w:val="25F91B0D2B0042A9890A2C7A86EEF288"/>
    <w:rsid w:val="00FB2656"/>
  </w:style>
  <w:style w:type="paragraph" w:customStyle="1" w:styleId="037E4619BB064D438C2F3ED43059EFC0">
    <w:name w:val="037E4619BB064D438C2F3ED43059EFC0"/>
    <w:rsid w:val="00FB2656"/>
  </w:style>
  <w:style w:type="paragraph" w:customStyle="1" w:styleId="C5E07003564845A384D404E4C213C37F">
    <w:name w:val="C5E07003564845A384D404E4C213C37F"/>
    <w:rsid w:val="00FB2656"/>
  </w:style>
  <w:style w:type="paragraph" w:customStyle="1" w:styleId="5210B5945DD24F27AFB124E4F67FDA4E">
    <w:name w:val="5210B5945DD24F27AFB124E4F67FDA4E"/>
    <w:rsid w:val="00FB2656"/>
  </w:style>
  <w:style w:type="paragraph" w:customStyle="1" w:styleId="4734E5CA95C14D698CA214D600E51DDA">
    <w:name w:val="4734E5CA95C14D698CA214D600E51DDA"/>
    <w:rsid w:val="00FB2656"/>
  </w:style>
  <w:style w:type="paragraph" w:customStyle="1" w:styleId="9495FAAA5C0941CF8AE62F7609136567">
    <w:name w:val="9495FAAA5C0941CF8AE62F7609136567"/>
    <w:rsid w:val="00FB2656"/>
  </w:style>
  <w:style w:type="paragraph" w:customStyle="1" w:styleId="356194FBD766466C8B6F87F89F2414DD">
    <w:name w:val="356194FBD766466C8B6F87F89F2414DD"/>
    <w:rsid w:val="00FB2656"/>
  </w:style>
  <w:style w:type="paragraph" w:customStyle="1" w:styleId="C2C88833484546848B1A36787A0D9932">
    <w:name w:val="C2C88833484546848B1A36787A0D9932"/>
    <w:rsid w:val="00FB2656"/>
  </w:style>
  <w:style w:type="paragraph" w:customStyle="1" w:styleId="8A811F8F6E264D1CA7A585C0360D261A">
    <w:name w:val="8A811F8F6E264D1CA7A585C0360D261A"/>
    <w:rsid w:val="00FB2656"/>
  </w:style>
  <w:style w:type="paragraph" w:customStyle="1" w:styleId="FF1114C99CE34C2DA294FC10C52E3756">
    <w:name w:val="FF1114C99CE34C2DA294FC10C52E3756"/>
    <w:rsid w:val="00FB2656"/>
  </w:style>
  <w:style w:type="paragraph" w:customStyle="1" w:styleId="71B766D42EE844F58D3740B91ED84EEA">
    <w:name w:val="71B766D42EE844F58D3740B91ED84EEA"/>
    <w:rsid w:val="00FB2656"/>
  </w:style>
  <w:style w:type="paragraph" w:customStyle="1" w:styleId="A7AC9FF770B24A758942158427B6981C">
    <w:name w:val="A7AC9FF770B24A758942158427B6981C"/>
    <w:rsid w:val="00FB2656"/>
  </w:style>
  <w:style w:type="paragraph" w:customStyle="1" w:styleId="A6466833E7EB42F2A9C38A3F85DBC1F6">
    <w:name w:val="A6466833E7EB42F2A9C38A3F85DBC1F6"/>
    <w:rsid w:val="00FB2656"/>
  </w:style>
  <w:style w:type="paragraph" w:customStyle="1" w:styleId="9D97F24C8862413CB514F3B22F46B411">
    <w:name w:val="9D97F24C8862413CB514F3B22F46B411"/>
    <w:rsid w:val="00FB2656"/>
  </w:style>
  <w:style w:type="paragraph" w:customStyle="1" w:styleId="31613575D6204F2F97F46461C1053E8D">
    <w:name w:val="31613575D6204F2F97F46461C1053E8D"/>
    <w:rsid w:val="00FB2656"/>
  </w:style>
  <w:style w:type="paragraph" w:customStyle="1" w:styleId="39077CD7A23E4C578D1C7601C7480099">
    <w:name w:val="39077CD7A23E4C578D1C7601C7480099"/>
    <w:rsid w:val="00FB2656"/>
  </w:style>
  <w:style w:type="paragraph" w:customStyle="1" w:styleId="B12DC2CB311D423FBFFA2FA516E596BA">
    <w:name w:val="B12DC2CB311D423FBFFA2FA516E596BA"/>
    <w:rsid w:val="00FB2656"/>
  </w:style>
  <w:style w:type="paragraph" w:customStyle="1" w:styleId="DEFB2E02F4D94215B8DF8BEE02A10615">
    <w:name w:val="DEFB2E02F4D94215B8DF8BEE02A10615"/>
    <w:rsid w:val="00FB2656"/>
  </w:style>
  <w:style w:type="paragraph" w:customStyle="1" w:styleId="4ACC8DFE1A1A4061A6F8644C0F0AE1CE">
    <w:name w:val="4ACC8DFE1A1A4061A6F8644C0F0AE1CE"/>
    <w:rsid w:val="00FB2656"/>
  </w:style>
  <w:style w:type="paragraph" w:customStyle="1" w:styleId="5A6D641F675A474983D909F1EB0A6311">
    <w:name w:val="5A6D641F675A474983D909F1EB0A6311"/>
    <w:rsid w:val="00FB2656"/>
  </w:style>
  <w:style w:type="paragraph" w:customStyle="1" w:styleId="07CF7A6315724101826810A7E404D2E0">
    <w:name w:val="07CF7A6315724101826810A7E404D2E0"/>
    <w:rsid w:val="00FB2656"/>
  </w:style>
  <w:style w:type="paragraph" w:customStyle="1" w:styleId="768CBFE12D914751A2B76676B5866704">
    <w:name w:val="768CBFE12D914751A2B76676B5866704"/>
    <w:rsid w:val="00FB2656"/>
  </w:style>
  <w:style w:type="paragraph" w:customStyle="1" w:styleId="E420D31C7B834D71BE82B8561DAABAFC">
    <w:name w:val="E420D31C7B834D71BE82B8561DAABAFC"/>
    <w:rsid w:val="00FB2656"/>
  </w:style>
  <w:style w:type="paragraph" w:customStyle="1" w:styleId="1C224CD447B44938B084E9B96CAEBFF3">
    <w:name w:val="1C224CD447B44938B084E9B96CAEBFF3"/>
    <w:rsid w:val="00FB2656"/>
  </w:style>
  <w:style w:type="paragraph" w:customStyle="1" w:styleId="80FAF451B29F4BDFA718D0E2783D2730">
    <w:name w:val="80FAF451B29F4BDFA718D0E2783D2730"/>
    <w:rsid w:val="00FB2656"/>
  </w:style>
  <w:style w:type="paragraph" w:customStyle="1" w:styleId="DADAE8746BDD4CDB867AB502241CA68F">
    <w:name w:val="DADAE8746BDD4CDB867AB502241CA68F"/>
    <w:rsid w:val="00FB2656"/>
  </w:style>
  <w:style w:type="paragraph" w:customStyle="1" w:styleId="ADD1CA1237DC44129BAAB6329F0073DC">
    <w:name w:val="ADD1CA1237DC44129BAAB6329F0073DC"/>
    <w:rsid w:val="00FB2656"/>
  </w:style>
  <w:style w:type="paragraph" w:customStyle="1" w:styleId="89E8F7643DE543A08E746715910634BC">
    <w:name w:val="89E8F7643DE543A08E746715910634BC"/>
    <w:rsid w:val="00FB2656"/>
  </w:style>
  <w:style w:type="paragraph" w:customStyle="1" w:styleId="4063F4A7802F42C6A261C2FDA34C91DA">
    <w:name w:val="4063F4A7802F42C6A261C2FDA34C91DA"/>
    <w:rsid w:val="00FB2656"/>
  </w:style>
  <w:style w:type="paragraph" w:customStyle="1" w:styleId="395C4B41BF6B4C02AA909BB59D945CAB">
    <w:name w:val="395C4B41BF6B4C02AA909BB59D945CAB"/>
    <w:rsid w:val="00FB2656"/>
  </w:style>
  <w:style w:type="paragraph" w:customStyle="1" w:styleId="A7B90115D2144C63981E217AC942992C">
    <w:name w:val="A7B90115D2144C63981E217AC942992C"/>
    <w:rsid w:val="00FB2656"/>
  </w:style>
  <w:style w:type="paragraph" w:customStyle="1" w:styleId="E1EB10EDB1D24DD78855A2A72C5A2E94">
    <w:name w:val="E1EB10EDB1D24DD78855A2A72C5A2E94"/>
    <w:rsid w:val="00FB2656"/>
  </w:style>
  <w:style w:type="paragraph" w:customStyle="1" w:styleId="B061837565EB41FF9D0CD71A2279477D">
    <w:name w:val="B061837565EB41FF9D0CD71A2279477D"/>
    <w:rsid w:val="00FB2656"/>
  </w:style>
  <w:style w:type="paragraph" w:customStyle="1" w:styleId="BC53F21A3DDD42EB987082DBB3EA5589">
    <w:name w:val="BC53F21A3DDD42EB987082DBB3EA5589"/>
    <w:rsid w:val="00FB2656"/>
  </w:style>
  <w:style w:type="paragraph" w:customStyle="1" w:styleId="C9F45F2FDFAD4FD58330544821FB0B94">
    <w:name w:val="C9F45F2FDFAD4FD58330544821FB0B94"/>
    <w:rsid w:val="00FB2656"/>
  </w:style>
  <w:style w:type="paragraph" w:customStyle="1" w:styleId="CC723050EB2C42A2B6C5D49643D4AF31">
    <w:name w:val="CC723050EB2C42A2B6C5D49643D4AF31"/>
    <w:rsid w:val="00FB2656"/>
  </w:style>
  <w:style w:type="paragraph" w:customStyle="1" w:styleId="FFC0E1F6F0D347FF97FFB97E0FBE4B4A">
    <w:name w:val="FFC0E1F6F0D347FF97FFB97E0FBE4B4A"/>
    <w:rsid w:val="00FB2656"/>
  </w:style>
  <w:style w:type="paragraph" w:customStyle="1" w:styleId="3A54040886874FBDAA1F3E878DB90725">
    <w:name w:val="3A54040886874FBDAA1F3E878DB90725"/>
    <w:rsid w:val="00FB2656"/>
  </w:style>
  <w:style w:type="paragraph" w:customStyle="1" w:styleId="574BC240C48B4039BEC83DB2BF3E2B8E">
    <w:name w:val="574BC240C48B4039BEC83DB2BF3E2B8E"/>
    <w:rsid w:val="00FB2656"/>
  </w:style>
  <w:style w:type="paragraph" w:customStyle="1" w:styleId="840871DC34EE4759A4456D109CDA0663">
    <w:name w:val="840871DC34EE4759A4456D109CDA0663"/>
    <w:rsid w:val="00FB2656"/>
  </w:style>
  <w:style w:type="paragraph" w:customStyle="1" w:styleId="D8C170A891E244EEA8CFE4C68865AC52">
    <w:name w:val="D8C170A891E244EEA8CFE4C68865AC52"/>
    <w:rsid w:val="00FB2656"/>
  </w:style>
  <w:style w:type="paragraph" w:customStyle="1" w:styleId="2291C87663BD45C7A115437A40C48A20">
    <w:name w:val="2291C87663BD45C7A115437A40C48A20"/>
    <w:rsid w:val="00FB2656"/>
  </w:style>
  <w:style w:type="paragraph" w:customStyle="1" w:styleId="2F572E41A3154780B118C1CA0874EC3A">
    <w:name w:val="2F572E41A3154780B118C1CA0874EC3A"/>
    <w:rsid w:val="00FB2656"/>
  </w:style>
  <w:style w:type="paragraph" w:customStyle="1" w:styleId="A0BC40A96BB9455B977BF71AC5709807">
    <w:name w:val="A0BC40A96BB9455B977BF71AC5709807"/>
    <w:rsid w:val="00FB2656"/>
  </w:style>
  <w:style w:type="paragraph" w:customStyle="1" w:styleId="8481DF8D156748A5AF3ED53A9042A943">
    <w:name w:val="8481DF8D156748A5AF3ED53A9042A943"/>
    <w:rsid w:val="00FB2656"/>
  </w:style>
  <w:style w:type="paragraph" w:customStyle="1" w:styleId="142F549333C54DEEA3A7889AD533BF17">
    <w:name w:val="142F549333C54DEEA3A7889AD533BF17"/>
    <w:rsid w:val="00FB2656"/>
  </w:style>
  <w:style w:type="paragraph" w:customStyle="1" w:styleId="6F8A60ECF9944BD1B75E2033EA9114DC">
    <w:name w:val="6F8A60ECF9944BD1B75E2033EA9114DC"/>
    <w:rsid w:val="00FB2656"/>
  </w:style>
  <w:style w:type="paragraph" w:customStyle="1" w:styleId="B4CF1DD4DDF948079EE862B9DE355FFC">
    <w:name w:val="B4CF1DD4DDF948079EE862B9DE355FFC"/>
    <w:rsid w:val="00FB2656"/>
  </w:style>
  <w:style w:type="paragraph" w:customStyle="1" w:styleId="4C4B7F575DB64F03840737C08A746DEE">
    <w:name w:val="4C4B7F575DB64F03840737C08A746DEE"/>
    <w:rsid w:val="00FB2656"/>
  </w:style>
  <w:style w:type="paragraph" w:customStyle="1" w:styleId="73CA7F02FEA94AAFA9BA812EED405060">
    <w:name w:val="73CA7F02FEA94AAFA9BA812EED405060"/>
    <w:rsid w:val="00FB2656"/>
  </w:style>
  <w:style w:type="paragraph" w:customStyle="1" w:styleId="76232C35649A445C92B1D26EDA1672FD">
    <w:name w:val="76232C35649A445C92B1D26EDA1672FD"/>
    <w:rsid w:val="00FB26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A2004C-D367-4834-995D-20BEA8CD5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6433</Words>
  <Characters>36669</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Anca Roman</cp:lastModifiedBy>
  <cp:revision>15</cp:revision>
  <cp:lastPrinted>2020-09-15T12:39:00Z</cp:lastPrinted>
  <dcterms:created xsi:type="dcterms:W3CDTF">2020-11-09T09:02:00Z</dcterms:created>
  <dcterms:modified xsi:type="dcterms:W3CDTF">2021-03-05T07:14:00Z</dcterms:modified>
</cp:coreProperties>
</file>